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45531" w14:textId="77777777" w:rsidR="001F7DAD" w:rsidRPr="001A0FD7" w:rsidRDefault="001F7DAD" w:rsidP="00261DCF">
      <w:pPr>
        <w:jc w:val="center"/>
        <w:rPr>
          <w:rFonts w:asciiTheme="majorHAnsi" w:eastAsia="Arial" w:hAnsiTheme="majorHAnsi" w:cstheme="majorHAnsi"/>
          <w:b/>
          <w:sz w:val="28"/>
          <w:szCs w:val="22"/>
        </w:rPr>
      </w:pPr>
    </w:p>
    <w:p w14:paraId="20D51D0F" w14:textId="77777777" w:rsidR="00461FB1" w:rsidRDefault="001F7DAD"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br/>
      </w:r>
      <w:r w:rsidR="00461FB1" w:rsidRPr="001A0FD7">
        <w:rPr>
          <w:rFonts w:asciiTheme="majorHAnsi" w:eastAsia="Arial" w:hAnsiTheme="majorHAnsi" w:cstheme="majorHAnsi"/>
          <w:b/>
          <w:sz w:val="28"/>
          <w:szCs w:val="22"/>
        </w:rPr>
        <w:t>FORMULAIRE DE DEMANDE DE SUBVENTION</w:t>
      </w:r>
      <w:r w:rsidR="00461FB1" w:rsidRPr="001A0FD7">
        <w:rPr>
          <w:rFonts w:asciiTheme="majorHAnsi" w:eastAsia="Arial" w:hAnsiTheme="majorHAnsi" w:cstheme="majorHAnsi"/>
          <w:b/>
          <w:sz w:val="28"/>
          <w:szCs w:val="22"/>
        </w:rPr>
        <w:br/>
      </w:r>
    </w:p>
    <w:p w14:paraId="2AC87D46" w14:textId="77777777" w:rsidR="00BD0383" w:rsidRPr="001A0FD7" w:rsidRDefault="001F7DAD"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t xml:space="preserve">ANNEXE </w:t>
      </w:r>
      <w:r w:rsidR="00AC1F59">
        <w:rPr>
          <w:rFonts w:asciiTheme="majorHAnsi" w:eastAsia="Arial" w:hAnsiTheme="majorHAnsi" w:cstheme="majorHAnsi"/>
          <w:b/>
          <w:sz w:val="28"/>
          <w:szCs w:val="22"/>
        </w:rPr>
        <w:t>A</w:t>
      </w:r>
      <w:r w:rsidRPr="001A0FD7">
        <w:rPr>
          <w:rFonts w:asciiTheme="majorHAnsi" w:eastAsia="Arial" w:hAnsiTheme="majorHAnsi" w:cstheme="majorHAnsi"/>
          <w:b/>
          <w:sz w:val="28"/>
          <w:szCs w:val="22"/>
        </w:rPr>
        <w:t xml:space="preserve"> </w:t>
      </w:r>
      <w:r w:rsidRPr="001A0FD7">
        <w:rPr>
          <w:rFonts w:asciiTheme="majorHAnsi" w:eastAsia="Arial" w:hAnsiTheme="majorHAnsi" w:cstheme="majorHAnsi"/>
          <w:b/>
          <w:sz w:val="28"/>
          <w:szCs w:val="22"/>
        </w:rPr>
        <w:br/>
        <w:t>(Règlement appel à projets)</w:t>
      </w:r>
    </w:p>
    <w:p w14:paraId="687AC271" w14:textId="77777777" w:rsidR="00F27ACB" w:rsidRPr="001A0FD7" w:rsidRDefault="00F27ACB"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488244FD" w14:textId="77777777" w:rsidR="001F7DAD" w:rsidRPr="001A0FD7" w:rsidRDefault="001F7DAD" w:rsidP="00BD0383">
      <w:pPr>
        <w:jc w:val="center"/>
        <w:rPr>
          <w:rFonts w:asciiTheme="majorHAnsi" w:eastAsia="Arial" w:hAnsiTheme="majorHAnsi" w:cstheme="majorHAnsi"/>
          <w:sz w:val="28"/>
          <w:szCs w:val="22"/>
        </w:rPr>
      </w:pPr>
    </w:p>
    <w:p w14:paraId="489D72E1" w14:textId="77777777" w:rsidR="00AC1F59" w:rsidRDefault="00AC1F59" w:rsidP="00AC1F59">
      <w:pPr>
        <w:ind w:left="1560"/>
        <w:rPr>
          <w:rFonts w:asciiTheme="majorHAnsi" w:eastAsia="Arial" w:hAnsiTheme="majorHAnsi" w:cstheme="majorHAnsi"/>
          <w:sz w:val="28"/>
          <w:szCs w:val="22"/>
        </w:rPr>
      </w:pPr>
    </w:p>
    <w:p w14:paraId="5B4CFAD4" w14:textId="77777777" w:rsidR="00AC1F59" w:rsidRDefault="00AC1F59" w:rsidP="00AC1F59">
      <w:pPr>
        <w:ind w:left="1560"/>
        <w:rPr>
          <w:rFonts w:asciiTheme="majorHAnsi" w:eastAsia="Arial" w:hAnsiTheme="majorHAnsi" w:cstheme="majorHAnsi"/>
          <w:sz w:val="28"/>
          <w:szCs w:val="22"/>
        </w:rPr>
      </w:pPr>
    </w:p>
    <w:p w14:paraId="333F6FBB" w14:textId="77777777" w:rsidR="00AC1F59" w:rsidRDefault="00AC1F59" w:rsidP="00AC1F59">
      <w:pPr>
        <w:ind w:left="1560"/>
        <w:rPr>
          <w:rFonts w:asciiTheme="majorHAnsi" w:eastAsia="Arial" w:hAnsiTheme="majorHAnsi" w:cstheme="majorHAnsi"/>
          <w:sz w:val="28"/>
          <w:szCs w:val="22"/>
        </w:rPr>
      </w:pPr>
    </w:p>
    <w:p w14:paraId="23AE352C" w14:textId="77777777" w:rsidR="00AC1F59" w:rsidRDefault="00AC1F59" w:rsidP="00AC1F59">
      <w:pPr>
        <w:ind w:left="1560"/>
        <w:rPr>
          <w:rFonts w:asciiTheme="majorHAnsi" w:eastAsia="Arial" w:hAnsiTheme="majorHAnsi" w:cstheme="majorHAnsi"/>
          <w:sz w:val="28"/>
          <w:szCs w:val="22"/>
        </w:rPr>
      </w:pPr>
    </w:p>
    <w:p w14:paraId="6D3AA376" w14:textId="77777777" w:rsidR="00AC1F59" w:rsidRDefault="00AC1F59" w:rsidP="00AC1F59">
      <w:pPr>
        <w:ind w:left="1560"/>
        <w:rPr>
          <w:rFonts w:asciiTheme="majorHAnsi" w:eastAsia="Arial" w:hAnsiTheme="majorHAnsi" w:cstheme="majorHAnsi"/>
          <w:sz w:val="28"/>
          <w:szCs w:val="22"/>
        </w:rPr>
      </w:pPr>
    </w:p>
    <w:p w14:paraId="7D9DD4D5" w14:textId="166A873A" w:rsidR="00F27ACB" w:rsidRPr="001A0FD7" w:rsidRDefault="00574B82" w:rsidP="00200822">
      <w:pPr>
        <w:ind w:left="1560"/>
        <w:rPr>
          <w:rFonts w:asciiTheme="majorHAnsi" w:eastAsia="Arial" w:hAnsiTheme="majorHAnsi" w:cstheme="majorHAnsi"/>
          <w:sz w:val="28"/>
          <w:szCs w:val="22"/>
        </w:rPr>
      </w:pPr>
      <w:r w:rsidRPr="001A0FD7">
        <w:rPr>
          <w:rFonts w:asciiTheme="majorHAnsi" w:eastAsia="Arial" w:hAnsiTheme="majorHAnsi" w:cstheme="majorHAnsi"/>
          <w:sz w:val="28"/>
          <w:szCs w:val="22"/>
        </w:rPr>
        <w:t xml:space="preserve">Référence de l’appel à projet : </w:t>
      </w:r>
      <w:del w:id="0" w:author="Marwen MENZLI" w:date="2025-01-09T12:13:00Z">
        <w:r w:rsidRPr="001A0FD7" w:rsidDel="00200822">
          <w:rPr>
            <w:rFonts w:asciiTheme="majorHAnsi" w:eastAsia="Arial" w:hAnsiTheme="majorHAnsi" w:cstheme="majorHAnsi"/>
            <w:sz w:val="28"/>
            <w:szCs w:val="22"/>
          </w:rPr>
          <w:delText>&lt;</w:delText>
        </w:r>
      </w:del>
      <w:ins w:id="1" w:author="Marwen MENZLI" w:date="2025-01-09T12:13:00Z">
        <w:r w:rsidR="00200822" w:rsidRPr="00200822">
          <w:rPr>
            <w:rFonts w:asciiTheme="majorHAnsi" w:eastAsia="Arial" w:hAnsiTheme="majorHAnsi" w:cstheme="majorHAnsi"/>
            <w:sz w:val="28"/>
            <w:szCs w:val="22"/>
          </w:rPr>
          <w:t>"SENS" (Sensibilisation, Émancipation et Normes Sociales)</w:t>
        </w:r>
      </w:ins>
      <w:del w:id="2" w:author="Marwen MENZLI" w:date="2025-01-09T12:13:00Z">
        <w:r w:rsidRPr="001A0FD7" w:rsidDel="00200822">
          <w:rPr>
            <w:rFonts w:asciiTheme="majorHAnsi" w:eastAsia="Arial" w:hAnsiTheme="majorHAnsi" w:cstheme="majorHAnsi"/>
            <w:sz w:val="28"/>
            <w:szCs w:val="22"/>
          </w:rPr>
          <w:delText xml:space="preserve">Numéro de l’appel à </w:delText>
        </w:r>
        <w:commentRangeStart w:id="3"/>
        <w:r w:rsidRPr="001A0FD7" w:rsidDel="00200822">
          <w:rPr>
            <w:rFonts w:asciiTheme="majorHAnsi" w:eastAsia="Arial" w:hAnsiTheme="majorHAnsi" w:cstheme="majorHAnsi"/>
            <w:sz w:val="28"/>
            <w:szCs w:val="22"/>
          </w:rPr>
          <w:delText>projets</w:delText>
        </w:r>
        <w:commentRangeEnd w:id="3"/>
        <w:r w:rsidR="004170D6" w:rsidDel="00200822">
          <w:rPr>
            <w:rStyle w:val="Marquedecommentaire"/>
          </w:rPr>
          <w:commentReference w:id="3"/>
        </w:r>
        <w:r w:rsidRPr="001A0FD7" w:rsidDel="00200822">
          <w:rPr>
            <w:rFonts w:asciiTheme="majorHAnsi" w:eastAsia="Arial" w:hAnsiTheme="majorHAnsi" w:cstheme="majorHAnsi"/>
            <w:sz w:val="28"/>
            <w:szCs w:val="22"/>
          </w:rPr>
          <w:delText>&gt;</w:delText>
        </w:r>
      </w:del>
    </w:p>
    <w:p w14:paraId="2AFAF008" w14:textId="4D29871F" w:rsidR="005D3335" w:rsidRPr="001A0FD7" w:rsidRDefault="00574B82" w:rsidP="00200822">
      <w:pPr>
        <w:ind w:left="1560"/>
        <w:rPr>
          <w:rFonts w:asciiTheme="majorHAnsi" w:eastAsia="Arial" w:hAnsiTheme="majorHAnsi" w:cstheme="majorHAnsi"/>
          <w:sz w:val="28"/>
          <w:szCs w:val="22"/>
        </w:rPr>
        <w:pPrChange w:id="4" w:author="Marwen MENZLI" w:date="2025-01-09T12:14:00Z">
          <w:pPr>
            <w:ind w:left="1560"/>
          </w:pPr>
        </w:pPrChange>
      </w:pPr>
      <w:r w:rsidRPr="001A0FD7">
        <w:rPr>
          <w:rFonts w:asciiTheme="majorHAnsi" w:eastAsia="Arial" w:hAnsiTheme="majorHAnsi" w:cstheme="majorHAnsi"/>
          <w:sz w:val="28"/>
          <w:szCs w:val="22"/>
        </w:rPr>
        <w:t xml:space="preserve">Date limite de soumission </w:t>
      </w:r>
      <w:r w:rsidRPr="00BB416A">
        <w:rPr>
          <w:rFonts w:asciiTheme="majorHAnsi" w:eastAsia="Arial" w:hAnsiTheme="majorHAnsi" w:cstheme="majorHAnsi"/>
          <w:sz w:val="28"/>
          <w:szCs w:val="22"/>
          <w:rPrChange w:id="5" w:author="Marwen MENZLI" w:date="2025-01-09T12:14:00Z">
            <w:rPr>
              <w:rFonts w:asciiTheme="majorHAnsi" w:eastAsia="Arial" w:hAnsiTheme="majorHAnsi" w:cstheme="majorHAnsi"/>
              <w:sz w:val="28"/>
              <w:szCs w:val="22"/>
            </w:rPr>
          </w:rPrChange>
        </w:rPr>
        <w:t>:</w:t>
      </w:r>
      <w:r w:rsidRPr="00BB416A">
        <w:rPr>
          <w:rFonts w:asciiTheme="majorHAnsi" w:eastAsia="Arial" w:hAnsiTheme="majorHAnsi" w:cstheme="majorHAnsi"/>
          <w:b/>
          <w:sz w:val="28"/>
          <w:szCs w:val="22"/>
          <w:rPrChange w:id="6" w:author="Marwen MENZLI" w:date="2025-01-09T12:14:00Z">
            <w:rPr>
              <w:rFonts w:asciiTheme="majorHAnsi" w:eastAsia="Arial" w:hAnsiTheme="majorHAnsi" w:cstheme="majorHAnsi"/>
              <w:b/>
              <w:sz w:val="28"/>
              <w:szCs w:val="22"/>
            </w:rPr>
          </w:rPrChange>
        </w:rPr>
        <w:t xml:space="preserve"> </w:t>
      </w:r>
      <w:r w:rsidRPr="00BB416A">
        <w:rPr>
          <w:rFonts w:asciiTheme="majorHAnsi" w:eastAsia="Arial" w:hAnsiTheme="majorHAnsi" w:cstheme="majorHAnsi"/>
          <w:sz w:val="28"/>
          <w:szCs w:val="22"/>
          <w:rPrChange w:id="7" w:author="Marwen MENZLI" w:date="2025-01-09T12:14:00Z">
            <w:rPr>
              <w:rFonts w:asciiTheme="majorHAnsi" w:eastAsia="Arial" w:hAnsiTheme="majorHAnsi" w:cstheme="majorHAnsi"/>
              <w:sz w:val="28"/>
              <w:szCs w:val="22"/>
            </w:rPr>
          </w:rPrChange>
        </w:rPr>
        <w:t>&lt;</w:t>
      </w:r>
      <w:del w:id="8" w:author="Marwen MENZLI" w:date="2025-01-09T12:13:00Z">
        <w:r w:rsidR="0072229F" w:rsidRPr="00BB416A" w:rsidDel="00200822">
          <w:rPr>
            <w:rFonts w:asciiTheme="majorHAnsi" w:eastAsia="Arial" w:hAnsiTheme="majorHAnsi" w:cstheme="majorHAnsi"/>
            <w:sz w:val="28"/>
            <w:szCs w:val="22"/>
            <w:rPrChange w:id="9" w:author="Marwen MENZLI" w:date="2025-01-09T12:14:00Z">
              <w:rPr>
                <w:rFonts w:asciiTheme="majorHAnsi" w:eastAsia="Arial" w:hAnsiTheme="majorHAnsi" w:cstheme="majorHAnsi"/>
                <w:color w:val="FF0000"/>
                <w:sz w:val="28"/>
                <w:szCs w:val="22"/>
              </w:rPr>
            </w:rPrChange>
          </w:rPr>
          <w:delText xml:space="preserve">27 </w:delText>
        </w:r>
      </w:del>
      <w:ins w:id="10" w:author="Marwen MENZLI" w:date="2025-01-09T12:13:00Z">
        <w:r w:rsidR="00200822" w:rsidRPr="00BB416A">
          <w:rPr>
            <w:rFonts w:asciiTheme="majorHAnsi" w:eastAsia="Arial" w:hAnsiTheme="majorHAnsi" w:cstheme="majorHAnsi"/>
            <w:sz w:val="28"/>
            <w:szCs w:val="22"/>
            <w:rPrChange w:id="11" w:author="Marwen MENZLI" w:date="2025-01-09T12:14:00Z">
              <w:rPr>
                <w:rFonts w:asciiTheme="majorHAnsi" w:eastAsia="Arial" w:hAnsiTheme="majorHAnsi" w:cstheme="majorHAnsi"/>
                <w:color w:val="FF0000"/>
                <w:sz w:val="28"/>
                <w:szCs w:val="22"/>
              </w:rPr>
            </w:rPrChange>
          </w:rPr>
          <w:t>24 Févrie</w:t>
        </w:r>
      </w:ins>
      <w:ins w:id="12" w:author="Marwen MENZLI" w:date="2025-01-09T12:14:00Z">
        <w:r w:rsidR="00200822" w:rsidRPr="00BB416A">
          <w:rPr>
            <w:rFonts w:asciiTheme="majorHAnsi" w:eastAsia="Arial" w:hAnsiTheme="majorHAnsi" w:cstheme="majorHAnsi"/>
            <w:sz w:val="28"/>
            <w:szCs w:val="22"/>
            <w:rPrChange w:id="13" w:author="Marwen MENZLI" w:date="2025-01-09T12:14:00Z">
              <w:rPr>
                <w:rFonts w:asciiTheme="majorHAnsi" w:eastAsia="Arial" w:hAnsiTheme="majorHAnsi" w:cstheme="majorHAnsi"/>
                <w:color w:val="FF0000"/>
                <w:sz w:val="28"/>
                <w:szCs w:val="22"/>
              </w:rPr>
            </w:rPrChange>
          </w:rPr>
          <w:t>r</w:t>
        </w:r>
      </w:ins>
      <w:del w:id="14" w:author="Marwen MENZLI" w:date="2025-01-09T12:14:00Z">
        <w:r w:rsidR="0072229F" w:rsidRPr="00BB416A" w:rsidDel="00200822">
          <w:rPr>
            <w:rFonts w:asciiTheme="majorHAnsi" w:eastAsia="Arial" w:hAnsiTheme="majorHAnsi" w:cstheme="majorHAnsi"/>
            <w:sz w:val="28"/>
            <w:szCs w:val="22"/>
            <w:rPrChange w:id="15" w:author="Marwen MENZLI" w:date="2025-01-09T12:14:00Z">
              <w:rPr>
                <w:rFonts w:asciiTheme="majorHAnsi" w:eastAsia="Arial" w:hAnsiTheme="majorHAnsi" w:cstheme="majorHAnsi"/>
                <w:color w:val="FF0000"/>
                <w:sz w:val="28"/>
                <w:szCs w:val="22"/>
              </w:rPr>
            </w:rPrChange>
          </w:rPr>
          <w:delText>Janvier</w:delText>
        </w:r>
      </w:del>
      <w:r w:rsidR="0072229F" w:rsidRPr="00BB416A">
        <w:rPr>
          <w:rFonts w:asciiTheme="majorHAnsi" w:eastAsia="Arial" w:hAnsiTheme="majorHAnsi" w:cstheme="majorHAnsi"/>
          <w:sz w:val="28"/>
          <w:szCs w:val="22"/>
          <w:rPrChange w:id="16" w:author="Marwen MENZLI" w:date="2025-01-09T12:14:00Z">
            <w:rPr>
              <w:rFonts w:asciiTheme="majorHAnsi" w:eastAsia="Arial" w:hAnsiTheme="majorHAnsi" w:cstheme="majorHAnsi"/>
              <w:color w:val="FF0000"/>
              <w:sz w:val="28"/>
              <w:szCs w:val="22"/>
            </w:rPr>
          </w:rPrChange>
        </w:rPr>
        <w:t xml:space="preserve"> 2025</w:t>
      </w:r>
      <w:r w:rsidRPr="00BB416A">
        <w:rPr>
          <w:rFonts w:asciiTheme="majorHAnsi" w:eastAsia="Arial" w:hAnsiTheme="majorHAnsi" w:cstheme="majorHAnsi"/>
          <w:sz w:val="28"/>
          <w:szCs w:val="22"/>
          <w:rPrChange w:id="17" w:author="Marwen MENZLI" w:date="2025-01-09T12:14:00Z">
            <w:rPr>
              <w:rFonts w:asciiTheme="majorHAnsi" w:eastAsia="Arial" w:hAnsiTheme="majorHAnsi" w:cstheme="majorHAnsi"/>
              <w:sz w:val="28"/>
              <w:szCs w:val="22"/>
            </w:rPr>
          </w:rPrChange>
        </w:rPr>
        <w:t>&gt;</w:t>
      </w:r>
    </w:p>
    <w:p w14:paraId="77D73819" w14:textId="77777777" w:rsidR="005D3335" w:rsidRPr="001A0FD7" w:rsidRDefault="005D3335">
      <w:pPr>
        <w:rPr>
          <w:rFonts w:asciiTheme="majorHAnsi" w:eastAsia="Arial" w:hAnsiTheme="majorHAnsi" w:cstheme="majorHAnsi"/>
          <w:sz w:val="28"/>
          <w:szCs w:val="22"/>
        </w:rPr>
      </w:pPr>
      <w:r w:rsidRPr="001A0FD7">
        <w:rPr>
          <w:rFonts w:asciiTheme="majorHAnsi" w:eastAsia="Arial" w:hAnsiTheme="majorHAnsi" w:cstheme="majorHAnsi"/>
          <w:sz w:val="28"/>
          <w:szCs w:val="22"/>
        </w:rPr>
        <w:br w:type="page"/>
      </w:r>
    </w:p>
    <w:p w14:paraId="16900514" w14:textId="77777777" w:rsidR="00057FE7" w:rsidRDefault="00057FE7"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2E1F9C9E" w14:textId="77777777" w:rsidR="001A0FD7" w:rsidRPr="001A0FD7" w:rsidRDefault="00AC1F59"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sz w:val="28"/>
          <w:szCs w:val="22"/>
        </w:rPr>
        <w:t>1</w:t>
      </w:r>
      <w:r w:rsidRPr="00AC1F59">
        <w:rPr>
          <w:rFonts w:asciiTheme="majorHAnsi" w:eastAsia="Arial" w:hAnsiTheme="majorHAnsi" w:cstheme="majorHAnsi"/>
          <w:b/>
          <w:sz w:val="28"/>
          <w:szCs w:val="22"/>
          <w:vertAlign w:val="superscript"/>
        </w:rPr>
        <w:t>ère</w:t>
      </w:r>
      <w:r>
        <w:rPr>
          <w:rFonts w:asciiTheme="majorHAnsi" w:eastAsia="Arial" w:hAnsiTheme="majorHAnsi" w:cstheme="majorHAnsi"/>
          <w:b/>
          <w:sz w:val="28"/>
          <w:szCs w:val="22"/>
        </w:rPr>
        <w:t xml:space="preserve"> </w:t>
      </w:r>
      <w:r w:rsidR="00497424" w:rsidRPr="001A0FD7">
        <w:rPr>
          <w:rFonts w:asciiTheme="majorHAnsi" w:eastAsia="Arial" w:hAnsiTheme="majorHAnsi" w:cstheme="majorHAnsi"/>
          <w:b/>
          <w:sz w:val="28"/>
          <w:szCs w:val="22"/>
        </w:rPr>
        <w:t>PARTIE</w:t>
      </w:r>
      <w:r>
        <w:rPr>
          <w:rFonts w:asciiTheme="majorHAnsi" w:eastAsia="Arial" w:hAnsiTheme="majorHAnsi" w:cstheme="majorHAnsi"/>
          <w:b/>
          <w:sz w:val="28"/>
          <w:szCs w:val="22"/>
        </w:rPr>
        <w:t xml:space="preserve"> -</w:t>
      </w:r>
      <w:r w:rsidR="00497424" w:rsidRPr="001A0FD7">
        <w:rPr>
          <w:rFonts w:asciiTheme="majorHAnsi" w:eastAsia="Arial" w:hAnsiTheme="majorHAnsi" w:cstheme="majorHAnsi"/>
          <w:b/>
          <w:sz w:val="28"/>
          <w:szCs w:val="22"/>
        </w:rPr>
        <w:t xml:space="preserve"> INFORMATION</w:t>
      </w:r>
    </w:p>
    <w:p w14:paraId="0DC836C3" w14:textId="77777777" w:rsidR="00497424" w:rsidRPr="001A0FD7" w:rsidRDefault="001A0FD7"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t>Présentation du porteur de projet et des partenaires</w:t>
      </w:r>
      <w:r w:rsidR="00497424" w:rsidRPr="001A0FD7">
        <w:rPr>
          <w:rFonts w:asciiTheme="majorHAnsi" w:eastAsia="Arial" w:hAnsiTheme="majorHAnsi" w:cstheme="majorHAnsi"/>
          <w:b/>
          <w:sz w:val="28"/>
          <w:szCs w:val="22"/>
        </w:rPr>
        <w:br/>
      </w:r>
    </w:p>
    <w:p w14:paraId="54E996C1" w14:textId="77777777" w:rsidR="001A0FD7" w:rsidRPr="001A0FD7" w:rsidRDefault="001A0FD7" w:rsidP="001A0FD7">
      <w:pPr>
        <w:jc w:val="center"/>
        <w:rPr>
          <w:rFonts w:asciiTheme="majorHAnsi" w:eastAsia="Arial" w:hAnsiTheme="majorHAnsi" w:cstheme="majorHAnsi"/>
          <w:b/>
          <w:sz w:val="28"/>
          <w:szCs w:val="22"/>
        </w:rPr>
      </w:pPr>
    </w:p>
    <w:p w14:paraId="204941A2" w14:textId="77777777" w:rsidR="00F27ACB" w:rsidRPr="001A0FD7" w:rsidRDefault="00574B82">
      <w:pPr>
        <w:spacing w:before="60" w:after="120"/>
        <w:jc w:val="center"/>
        <w:rPr>
          <w:rFonts w:asciiTheme="majorHAnsi" w:eastAsia="Arial" w:hAnsiTheme="majorHAnsi" w:cstheme="majorHAnsi"/>
          <w:b/>
          <w:color w:val="000000"/>
          <w:sz w:val="22"/>
          <w:szCs w:val="22"/>
        </w:rPr>
      </w:pPr>
      <w:r w:rsidRPr="001A0FD7">
        <w:rPr>
          <w:rFonts w:asciiTheme="majorHAnsi" w:eastAsia="Arial" w:hAnsiTheme="majorHAnsi" w:cstheme="majorHAnsi"/>
          <w:color w:val="000000"/>
          <w:sz w:val="22"/>
          <w:szCs w:val="22"/>
        </w:rPr>
        <w:t>Ne doit pas excéder</w:t>
      </w:r>
      <w:r w:rsidRPr="001A0FD7">
        <w:rPr>
          <w:rFonts w:asciiTheme="majorHAnsi" w:eastAsia="Arial" w:hAnsiTheme="majorHAnsi" w:cstheme="majorHAnsi"/>
          <w:b/>
          <w:color w:val="000000"/>
          <w:sz w:val="22"/>
          <w:szCs w:val="22"/>
        </w:rPr>
        <w:t xml:space="preserve"> 8 pages</w:t>
      </w:r>
    </w:p>
    <w:p w14:paraId="35679D53" w14:textId="77777777" w:rsidR="00F27ACB" w:rsidRPr="001A0FD7" w:rsidRDefault="00574B82">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Le formulaire doit être rédigé en utilisant la police de type Calibri et de taille 11</w:t>
      </w:r>
    </w:p>
    <w:p w14:paraId="630B38D7" w14:textId="77777777" w:rsidR="00F27ACB" w:rsidRPr="001A0FD7" w:rsidRDefault="00574B82">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(Le texte en italique doit être supprimé)</w:t>
      </w:r>
    </w:p>
    <w:p w14:paraId="40907915" w14:textId="77777777" w:rsidR="00F27ACB" w:rsidRPr="001A0FD7" w:rsidRDefault="00574B82" w:rsidP="00337025">
      <w:pPr>
        <w:pStyle w:val="Titre2"/>
        <w:jc w:val="center"/>
        <w:rPr>
          <w:rFonts w:asciiTheme="majorHAnsi" w:hAnsiTheme="majorHAnsi" w:cstheme="majorHAnsi"/>
        </w:rPr>
      </w:pPr>
      <w:r w:rsidRPr="001A0FD7">
        <w:rPr>
          <w:rFonts w:asciiTheme="majorHAnsi" w:hAnsiTheme="majorHAnsi" w:cstheme="majorHAnsi"/>
        </w:rPr>
        <w:t>L’organisme porteur de projet (soumissionnaire principal)</w:t>
      </w:r>
    </w:p>
    <w:p w14:paraId="0181E077" w14:textId="77777777" w:rsidR="00F27ACB" w:rsidRPr="001A0FD7" w:rsidRDefault="00574B82">
      <w:pPr>
        <w:spacing w:before="60" w:after="120"/>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Merci de remplir les tableaux suivants :</w:t>
      </w:r>
    </w:p>
    <w:tbl>
      <w:tblPr>
        <w:tblStyle w:val="af2"/>
        <w:tblW w:w="9101" w:type="dxa"/>
        <w:tblInd w:w="0" w:type="dxa"/>
        <w:tblLayout w:type="fixed"/>
        <w:tblLook w:val="0000" w:firstRow="0" w:lastRow="0" w:firstColumn="0" w:lastColumn="0" w:noHBand="0" w:noVBand="0"/>
      </w:tblPr>
      <w:tblGrid>
        <w:gridCol w:w="3675"/>
        <w:gridCol w:w="2279"/>
        <w:gridCol w:w="3147"/>
      </w:tblGrid>
      <w:tr w:rsidR="00F27ACB" w:rsidRPr="001A0FD7" w14:paraId="13052759" w14:textId="7777777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14:paraId="6E8CF3CB"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Intitulé de l'action</w:t>
            </w:r>
          </w:p>
        </w:tc>
        <w:tc>
          <w:tcPr>
            <w:tcW w:w="5426" w:type="dxa"/>
            <w:gridSpan w:val="2"/>
            <w:tcBorders>
              <w:top w:val="single" w:sz="4" w:space="0" w:color="000000"/>
              <w:left w:val="single" w:sz="4" w:space="0" w:color="000000"/>
              <w:bottom w:val="single" w:sz="4" w:space="0" w:color="000000"/>
              <w:right w:val="single" w:sz="4" w:space="0" w:color="000000"/>
            </w:tcBorders>
          </w:tcPr>
          <w:p w14:paraId="3071A64A" w14:textId="77777777" w:rsidR="00F27ACB" w:rsidRPr="001A0FD7" w:rsidRDefault="00F27ACB">
            <w:pPr>
              <w:pStyle w:val="Titre"/>
              <w:rPr>
                <w:rFonts w:asciiTheme="majorHAnsi" w:eastAsia="Arial" w:hAnsiTheme="majorHAnsi" w:cstheme="majorHAnsi"/>
                <w:b w:val="0"/>
                <w:sz w:val="22"/>
                <w:szCs w:val="20"/>
              </w:rPr>
            </w:pPr>
          </w:p>
        </w:tc>
      </w:tr>
      <w:tr w:rsidR="00F27ACB" w:rsidRPr="001A0FD7" w14:paraId="27C13DF4" w14:textId="7777777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14:paraId="47C3393A"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Lieu(x) de l'action</w:t>
            </w:r>
          </w:p>
        </w:tc>
        <w:tc>
          <w:tcPr>
            <w:tcW w:w="5426" w:type="dxa"/>
            <w:gridSpan w:val="2"/>
            <w:tcBorders>
              <w:top w:val="single" w:sz="4" w:space="0" w:color="000000"/>
              <w:left w:val="single" w:sz="4" w:space="0" w:color="000000"/>
              <w:bottom w:val="single" w:sz="4" w:space="0" w:color="000000"/>
              <w:right w:val="single" w:sz="4" w:space="0" w:color="000000"/>
            </w:tcBorders>
          </w:tcPr>
          <w:p w14:paraId="2777533E" w14:textId="77777777" w:rsidR="00F27ACB" w:rsidRPr="001A0FD7" w:rsidRDefault="00574B82">
            <w:pPr>
              <w:pStyle w:val="Titre"/>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t>&lt;Spécifier le/les pays, la/les région(s), la/les zone(s) ou ville(s) qui vont bénéficier de l'action&gt;</w:t>
            </w:r>
          </w:p>
        </w:tc>
      </w:tr>
      <w:tr w:rsidR="00F27ACB" w:rsidRPr="001A0FD7" w14:paraId="4B1F481F" w14:textId="77777777">
        <w:trPr>
          <w:trHeight w:val="465"/>
        </w:trPr>
        <w:tc>
          <w:tcPr>
            <w:tcW w:w="3675" w:type="dxa"/>
            <w:tcBorders>
              <w:top w:val="single" w:sz="4" w:space="0" w:color="000000"/>
              <w:left w:val="single" w:sz="4" w:space="0" w:color="000000"/>
              <w:bottom w:val="single" w:sz="4" w:space="0" w:color="000000"/>
            </w:tcBorders>
            <w:shd w:val="clear" w:color="auto" w:fill="E5E5E5"/>
            <w:vAlign w:val="center"/>
          </w:tcPr>
          <w:p w14:paraId="3B72779B"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Nom du demandeur</w:t>
            </w:r>
          </w:p>
        </w:tc>
        <w:tc>
          <w:tcPr>
            <w:tcW w:w="5426" w:type="dxa"/>
            <w:gridSpan w:val="2"/>
            <w:tcBorders>
              <w:top w:val="single" w:sz="4" w:space="0" w:color="000000"/>
              <w:left w:val="single" w:sz="4" w:space="0" w:color="000000"/>
              <w:bottom w:val="single" w:sz="4" w:space="0" w:color="000000"/>
              <w:right w:val="single" w:sz="4" w:space="0" w:color="000000"/>
            </w:tcBorders>
          </w:tcPr>
          <w:p w14:paraId="31635777" w14:textId="77777777" w:rsidR="00F27ACB" w:rsidRPr="001A0FD7" w:rsidRDefault="00F27ACB">
            <w:pPr>
              <w:pStyle w:val="Titre"/>
              <w:jc w:val="left"/>
              <w:rPr>
                <w:rFonts w:asciiTheme="majorHAnsi" w:eastAsia="Arial" w:hAnsiTheme="majorHAnsi" w:cstheme="majorHAnsi"/>
                <w:b w:val="0"/>
                <w:i/>
                <w:sz w:val="22"/>
                <w:szCs w:val="20"/>
              </w:rPr>
            </w:pPr>
          </w:p>
        </w:tc>
      </w:tr>
      <w:tr w:rsidR="00F27ACB" w:rsidRPr="001A0FD7" w14:paraId="4EBD98AE" w14:textId="77777777">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14:paraId="0A1EA994"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Nationalité du demandeur</w:t>
            </w:r>
          </w:p>
        </w:tc>
        <w:tc>
          <w:tcPr>
            <w:tcW w:w="5426" w:type="dxa"/>
            <w:gridSpan w:val="2"/>
            <w:tcBorders>
              <w:top w:val="single" w:sz="4" w:space="0" w:color="000000"/>
              <w:left w:val="single" w:sz="4" w:space="0" w:color="000000"/>
              <w:bottom w:val="single" w:sz="4" w:space="0" w:color="000000"/>
              <w:right w:val="single" w:sz="4" w:space="0" w:color="000000"/>
            </w:tcBorders>
          </w:tcPr>
          <w:p w14:paraId="555C3DD9" w14:textId="77777777" w:rsidR="00F27ACB" w:rsidRPr="001A0FD7" w:rsidRDefault="00F27ACB">
            <w:pPr>
              <w:pStyle w:val="Titre"/>
              <w:jc w:val="left"/>
              <w:rPr>
                <w:rFonts w:asciiTheme="majorHAnsi" w:eastAsia="Arial" w:hAnsiTheme="majorHAnsi" w:cstheme="majorHAnsi"/>
                <w:b w:val="0"/>
                <w:i/>
                <w:sz w:val="22"/>
                <w:szCs w:val="20"/>
              </w:rPr>
            </w:pPr>
          </w:p>
        </w:tc>
      </w:tr>
      <w:tr w:rsidR="00F27ACB" w:rsidRPr="001A0FD7" w14:paraId="414E5FFD" w14:textId="77777777">
        <w:trPr>
          <w:trHeight w:val="562"/>
        </w:trPr>
        <w:tc>
          <w:tcPr>
            <w:tcW w:w="3675" w:type="dxa"/>
            <w:tcBorders>
              <w:top w:val="single" w:sz="4" w:space="0" w:color="000000"/>
              <w:left w:val="single" w:sz="4" w:space="0" w:color="000000"/>
              <w:bottom w:val="single" w:sz="4" w:space="0" w:color="000000"/>
            </w:tcBorders>
            <w:shd w:val="clear" w:color="auto" w:fill="E5E5E5"/>
            <w:vAlign w:val="center"/>
          </w:tcPr>
          <w:p w14:paraId="5A9725CC"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Statut juridique</w:t>
            </w:r>
          </w:p>
        </w:tc>
        <w:tc>
          <w:tcPr>
            <w:tcW w:w="5426" w:type="dxa"/>
            <w:gridSpan w:val="2"/>
            <w:tcBorders>
              <w:top w:val="single" w:sz="4" w:space="0" w:color="000000"/>
              <w:left w:val="single" w:sz="4" w:space="0" w:color="000000"/>
              <w:bottom w:val="single" w:sz="4" w:space="0" w:color="000000"/>
              <w:right w:val="single" w:sz="4" w:space="0" w:color="000000"/>
            </w:tcBorders>
          </w:tcPr>
          <w:p w14:paraId="7391F419" w14:textId="77777777" w:rsidR="00F27ACB" w:rsidRPr="001A0FD7" w:rsidRDefault="00F27ACB">
            <w:pPr>
              <w:pStyle w:val="Titre"/>
              <w:rPr>
                <w:rFonts w:asciiTheme="majorHAnsi" w:eastAsia="Arial" w:hAnsiTheme="majorHAnsi" w:cstheme="majorHAnsi"/>
                <w:b w:val="0"/>
                <w:sz w:val="22"/>
                <w:szCs w:val="20"/>
              </w:rPr>
            </w:pPr>
          </w:p>
        </w:tc>
      </w:tr>
      <w:tr w:rsidR="00F27ACB" w:rsidRPr="001A0FD7" w14:paraId="4092C801" w14:textId="77777777">
        <w:trPr>
          <w:trHeight w:val="276"/>
        </w:trPr>
        <w:tc>
          <w:tcPr>
            <w:tcW w:w="3675" w:type="dxa"/>
            <w:tcBorders>
              <w:top w:val="single" w:sz="4" w:space="0" w:color="000000"/>
              <w:left w:val="single" w:sz="4" w:space="0" w:color="000000"/>
              <w:bottom w:val="single" w:sz="4" w:space="0" w:color="000000"/>
            </w:tcBorders>
            <w:shd w:val="clear" w:color="auto" w:fill="E5E5E5"/>
            <w:vAlign w:val="center"/>
          </w:tcPr>
          <w:p w14:paraId="76C53EF4" w14:textId="77777777" w:rsidR="00F27ACB" w:rsidRPr="001A0FD7" w:rsidRDefault="00574B82">
            <w:pPr>
              <w:pStyle w:val="Titre"/>
              <w:jc w:val="left"/>
              <w:rPr>
                <w:rFonts w:asciiTheme="majorHAnsi" w:eastAsia="Arial" w:hAnsiTheme="majorHAnsi" w:cstheme="majorHAnsi"/>
                <w:sz w:val="22"/>
                <w:szCs w:val="20"/>
                <w:vertAlign w:val="superscript"/>
              </w:rPr>
            </w:pPr>
            <w:r w:rsidRPr="001A0FD7">
              <w:rPr>
                <w:rFonts w:asciiTheme="majorHAnsi" w:eastAsia="Arial" w:hAnsiTheme="majorHAnsi" w:cstheme="majorHAnsi"/>
                <w:b w:val="0"/>
                <w:sz w:val="22"/>
                <w:szCs w:val="20"/>
              </w:rPr>
              <w:t>Partenaire(s)</w:t>
            </w:r>
            <w:r w:rsidRPr="001A0FD7">
              <w:rPr>
                <w:rFonts w:asciiTheme="majorHAnsi" w:eastAsia="Arial" w:hAnsiTheme="majorHAnsi" w:cstheme="majorHAnsi"/>
                <w:sz w:val="22"/>
                <w:szCs w:val="20"/>
                <w:vertAlign w:val="superscript"/>
              </w:rPr>
              <w:t xml:space="preserve"> </w:t>
            </w:r>
          </w:p>
          <w:p w14:paraId="080D12E0" w14:textId="77777777" w:rsidR="00F27ACB" w:rsidRPr="001A0FD7" w:rsidRDefault="00574B82">
            <w:pPr>
              <w:pStyle w:val="Titre"/>
              <w:jc w:val="left"/>
              <w:rPr>
                <w:rFonts w:asciiTheme="majorHAnsi" w:eastAsia="Arial" w:hAnsiTheme="majorHAnsi" w:cstheme="majorHAnsi"/>
                <w:sz w:val="22"/>
                <w:szCs w:val="20"/>
                <w:vertAlign w:val="superscript"/>
              </w:rPr>
            </w:pPr>
            <w:r w:rsidRPr="001A0FD7">
              <w:rPr>
                <w:rFonts w:asciiTheme="majorHAnsi" w:eastAsia="Arial" w:hAnsiTheme="majorHAnsi" w:cstheme="majorHAnsi"/>
                <w:sz w:val="22"/>
                <w:szCs w:val="20"/>
                <w:highlight w:val="yellow"/>
                <w:vertAlign w:val="superscript"/>
              </w:rPr>
              <w:t>Ajouter autant de ligne que de partenaire.</w:t>
            </w:r>
          </w:p>
        </w:tc>
        <w:tc>
          <w:tcPr>
            <w:tcW w:w="5426" w:type="dxa"/>
            <w:gridSpan w:val="2"/>
            <w:tcBorders>
              <w:top w:val="single" w:sz="4" w:space="0" w:color="000000"/>
              <w:left w:val="single" w:sz="4" w:space="0" w:color="000000"/>
              <w:bottom w:val="single" w:sz="4" w:space="0" w:color="000000"/>
              <w:right w:val="single" w:sz="4" w:space="0" w:color="000000"/>
            </w:tcBorders>
          </w:tcPr>
          <w:p w14:paraId="7899D524" w14:textId="77777777" w:rsidR="00F27ACB" w:rsidRPr="001A0FD7" w:rsidRDefault="00574B82">
            <w:pPr>
              <w:pStyle w:val="Titre"/>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t>&lt;Nom, nationalité&gt;</w:t>
            </w:r>
          </w:p>
        </w:tc>
      </w:tr>
      <w:tr w:rsidR="00F27ACB" w:rsidRPr="001A0FD7" w14:paraId="31FB215F"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5A0FA701"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Total des coûts éligibles de l'action (A)</w:t>
            </w:r>
          </w:p>
        </w:tc>
        <w:tc>
          <w:tcPr>
            <w:tcW w:w="2279" w:type="dxa"/>
            <w:tcBorders>
              <w:top w:val="single" w:sz="4" w:space="0" w:color="000000"/>
              <w:left w:val="single" w:sz="4" w:space="0" w:color="000000"/>
              <w:bottom w:val="single" w:sz="4" w:space="0" w:color="000000"/>
            </w:tcBorders>
            <w:shd w:val="clear" w:color="auto" w:fill="E6E6E6"/>
          </w:tcPr>
          <w:p w14:paraId="2586A6A2"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Montant demandé à Expertise France (B)</w:t>
            </w:r>
          </w:p>
        </w:tc>
        <w:tc>
          <w:tcPr>
            <w:tcW w:w="3147" w:type="dxa"/>
            <w:tcBorders>
              <w:top w:val="single" w:sz="4" w:space="0" w:color="000000"/>
              <w:left w:val="single" w:sz="4" w:space="0" w:color="000000"/>
              <w:bottom w:val="single" w:sz="4" w:space="0" w:color="000000"/>
              <w:right w:val="single" w:sz="4" w:space="0" w:color="000000"/>
            </w:tcBorders>
            <w:shd w:val="clear" w:color="auto" w:fill="E6E6E6"/>
          </w:tcPr>
          <w:p w14:paraId="39B36374"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 du total des coûts éligibles de l'action (B/Ax100)</w:t>
            </w:r>
          </w:p>
        </w:tc>
      </w:tr>
      <w:tr w:rsidR="00F27ACB" w:rsidRPr="001A0FD7" w14:paraId="4F2636E7" w14:textId="77777777">
        <w:trPr>
          <w:trHeight w:val="230"/>
        </w:trPr>
        <w:tc>
          <w:tcPr>
            <w:tcW w:w="3675" w:type="dxa"/>
            <w:tcBorders>
              <w:top w:val="single" w:sz="4" w:space="0" w:color="000000"/>
              <w:left w:val="single" w:sz="4" w:space="0" w:color="000000"/>
              <w:bottom w:val="single" w:sz="4" w:space="0" w:color="000000"/>
            </w:tcBorders>
          </w:tcPr>
          <w:p w14:paraId="0A3C1740" w14:textId="77777777" w:rsidR="00F27ACB" w:rsidRPr="001A0FD7" w:rsidRDefault="00574B82">
            <w:pPr>
              <w:jc w:val="right"/>
              <w:rPr>
                <w:rFonts w:asciiTheme="majorHAnsi" w:eastAsia="Arial" w:hAnsiTheme="majorHAnsi" w:cstheme="majorHAnsi"/>
                <w:sz w:val="22"/>
              </w:rPr>
            </w:pPr>
            <w:r w:rsidRPr="001A0FD7">
              <w:rPr>
                <w:rFonts w:asciiTheme="majorHAnsi" w:eastAsia="Arial" w:hAnsiTheme="majorHAnsi" w:cstheme="majorHAnsi"/>
                <w:sz w:val="22"/>
              </w:rPr>
              <w:t>………..EUR</w:t>
            </w:r>
          </w:p>
        </w:tc>
        <w:tc>
          <w:tcPr>
            <w:tcW w:w="2279" w:type="dxa"/>
            <w:tcBorders>
              <w:top w:val="single" w:sz="4" w:space="0" w:color="000000"/>
              <w:left w:val="single" w:sz="4" w:space="0" w:color="000000"/>
              <w:bottom w:val="single" w:sz="4" w:space="0" w:color="000000"/>
            </w:tcBorders>
          </w:tcPr>
          <w:p w14:paraId="3E54AEA5" w14:textId="77777777" w:rsidR="00F27ACB" w:rsidRPr="001A0FD7" w:rsidRDefault="00574B82">
            <w:pPr>
              <w:jc w:val="right"/>
              <w:rPr>
                <w:rFonts w:asciiTheme="majorHAnsi" w:eastAsia="Arial" w:hAnsiTheme="majorHAnsi" w:cstheme="majorHAnsi"/>
                <w:sz w:val="22"/>
              </w:rPr>
            </w:pPr>
            <w:r w:rsidRPr="001A0FD7">
              <w:rPr>
                <w:rFonts w:asciiTheme="majorHAnsi" w:eastAsia="Arial" w:hAnsiTheme="majorHAnsi" w:cstheme="majorHAnsi"/>
                <w:sz w:val="22"/>
              </w:rPr>
              <w:t xml:space="preserve">………..EUR </w:t>
            </w:r>
          </w:p>
        </w:tc>
        <w:tc>
          <w:tcPr>
            <w:tcW w:w="3147" w:type="dxa"/>
            <w:tcBorders>
              <w:top w:val="single" w:sz="4" w:space="0" w:color="000000"/>
              <w:left w:val="single" w:sz="4" w:space="0" w:color="000000"/>
              <w:bottom w:val="single" w:sz="4" w:space="0" w:color="000000"/>
              <w:right w:val="single" w:sz="4" w:space="0" w:color="000000"/>
            </w:tcBorders>
          </w:tcPr>
          <w:p w14:paraId="51BCB2DA"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w:t>
            </w:r>
          </w:p>
        </w:tc>
      </w:tr>
      <w:tr w:rsidR="00F27ACB" w:rsidRPr="001A0FD7" w14:paraId="41631411" w14:textId="7777777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14:paraId="0815105E"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En cas de cofinancement par un autre bailleur – indiquer le nom du Bailleur</w:t>
            </w:r>
          </w:p>
        </w:tc>
        <w:tc>
          <w:tcPr>
            <w:tcW w:w="5426" w:type="dxa"/>
            <w:gridSpan w:val="2"/>
            <w:tcBorders>
              <w:top w:val="single" w:sz="4" w:space="0" w:color="000000"/>
              <w:left w:val="single" w:sz="4" w:space="0" w:color="000000"/>
              <w:bottom w:val="single" w:sz="4" w:space="0" w:color="000000"/>
              <w:right w:val="single" w:sz="4" w:space="0" w:color="000000"/>
            </w:tcBorders>
          </w:tcPr>
          <w:p w14:paraId="2B218E76" w14:textId="77777777" w:rsidR="00F27ACB" w:rsidRPr="001A0FD7" w:rsidRDefault="00F27ACB">
            <w:pPr>
              <w:pStyle w:val="Titre"/>
              <w:jc w:val="left"/>
              <w:rPr>
                <w:rFonts w:asciiTheme="majorHAnsi" w:eastAsia="Arial" w:hAnsiTheme="majorHAnsi" w:cstheme="majorHAnsi"/>
                <w:b w:val="0"/>
                <w:i/>
                <w:sz w:val="22"/>
                <w:szCs w:val="20"/>
              </w:rPr>
            </w:pPr>
          </w:p>
        </w:tc>
      </w:tr>
      <w:tr w:rsidR="00F27ACB" w:rsidRPr="001A0FD7" w14:paraId="03F4C059" w14:textId="7777777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14:paraId="1105A9CB"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Le cofinancement est-il acquis ?</w:t>
            </w:r>
          </w:p>
        </w:tc>
        <w:tc>
          <w:tcPr>
            <w:tcW w:w="5426" w:type="dxa"/>
            <w:gridSpan w:val="2"/>
            <w:tcBorders>
              <w:top w:val="single" w:sz="4" w:space="0" w:color="000000"/>
              <w:left w:val="single" w:sz="4" w:space="0" w:color="000000"/>
              <w:bottom w:val="single" w:sz="4" w:space="0" w:color="000000"/>
              <w:right w:val="single" w:sz="4" w:space="0" w:color="000000"/>
            </w:tcBorders>
          </w:tcPr>
          <w:p w14:paraId="214F8D84" w14:textId="77777777" w:rsidR="00F27ACB" w:rsidRPr="001A0FD7" w:rsidRDefault="00F27ACB">
            <w:pPr>
              <w:pStyle w:val="Titre"/>
              <w:jc w:val="left"/>
              <w:rPr>
                <w:rFonts w:asciiTheme="majorHAnsi" w:eastAsia="Arial" w:hAnsiTheme="majorHAnsi" w:cstheme="majorHAnsi"/>
                <w:b w:val="0"/>
                <w:i/>
                <w:sz w:val="22"/>
                <w:szCs w:val="20"/>
              </w:rPr>
            </w:pPr>
          </w:p>
        </w:tc>
      </w:tr>
      <w:tr w:rsidR="00F27ACB" w:rsidRPr="001A0FD7" w14:paraId="01FA81FE" w14:textId="7777777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14:paraId="5F83BD12"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Durée totale de l'action</w:t>
            </w:r>
          </w:p>
        </w:tc>
        <w:tc>
          <w:tcPr>
            <w:tcW w:w="5426" w:type="dxa"/>
            <w:gridSpan w:val="2"/>
            <w:tcBorders>
              <w:top w:val="single" w:sz="4" w:space="0" w:color="000000"/>
              <w:left w:val="single" w:sz="4" w:space="0" w:color="000000"/>
              <w:bottom w:val="single" w:sz="4" w:space="0" w:color="000000"/>
              <w:right w:val="single" w:sz="4" w:space="0" w:color="000000"/>
            </w:tcBorders>
          </w:tcPr>
          <w:p w14:paraId="5BF931DB" w14:textId="77777777" w:rsidR="00F27ACB" w:rsidRPr="001A0FD7" w:rsidRDefault="00574B82">
            <w:pPr>
              <w:pStyle w:val="Titre"/>
              <w:jc w:val="left"/>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br/>
              <w:t>&lt;mois&gt;</w:t>
            </w:r>
          </w:p>
        </w:tc>
      </w:tr>
      <w:tr w:rsidR="00F27ACB" w:rsidRPr="001A0FD7" w14:paraId="27DF9D7F" w14:textId="77777777">
        <w:trPr>
          <w:trHeight w:val="300"/>
        </w:trPr>
        <w:tc>
          <w:tcPr>
            <w:tcW w:w="3675" w:type="dxa"/>
            <w:tcBorders>
              <w:top w:val="single" w:sz="4" w:space="0" w:color="000000"/>
              <w:left w:val="single" w:sz="4" w:space="0" w:color="000000"/>
              <w:bottom w:val="single" w:sz="4" w:space="0" w:color="000000"/>
            </w:tcBorders>
            <w:shd w:val="clear" w:color="auto" w:fill="E6E6E6"/>
          </w:tcPr>
          <w:p w14:paraId="0259A22D"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 xml:space="preserve">Budget annuel du demandeur </w:t>
            </w:r>
          </w:p>
          <w:p w14:paraId="43AF54F8"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 xml:space="preserve">(selon l’exercice précédent </w:t>
            </w:r>
            <w:del w:id="18" w:author="Marwen MENZLI" w:date="2024-11-12T11:18:00Z">
              <w:r w:rsidRPr="001A0FD7" w:rsidDel="0072229F">
                <w:rPr>
                  <w:rFonts w:asciiTheme="majorHAnsi" w:eastAsia="Arial" w:hAnsiTheme="majorHAnsi" w:cstheme="majorHAnsi"/>
                  <w:sz w:val="22"/>
                </w:rPr>
                <w:delText>cloturé</w:delText>
              </w:r>
            </w:del>
            <w:ins w:id="19" w:author="Marwen MENZLI" w:date="2024-11-12T11:18:00Z">
              <w:r w:rsidR="0072229F" w:rsidRPr="001A0FD7">
                <w:rPr>
                  <w:rFonts w:asciiTheme="majorHAnsi" w:eastAsia="Arial" w:hAnsiTheme="majorHAnsi" w:cstheme="majorHAnsi"/>
                  <w:sz w:val="22"/>
                </w:rPr>
                <w:t>clôturé</w:t>
              </w:r>
            </w:ins>
            <w:r w:rsidRPr="001A0FD7">
              <w:rPr>
                <w:rFonts w:asciiTheme="majorHAnsi" w:eastAsia="Arial" w:hAnsiTheme="majorHAnsi" w:cstheme="majorHAnsi"/>
                <w:sz w:val="22"/>
              </w:rPr>
              <w:t>)</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385B768C" w14:textId="77777777" w:rsidR="00F27ACB" w:rsidRPr="001A0FD7" w:rsidRDefault="00F27ACB">
            <w:pPr>
              <w:tabs>
                <w:tab w:val="right" w:pos="8789"/>
              </w:tabs>
              <w:rPr>
                <w:rFonts w:asciiTheme="majorHAnsi" w:eastAsia="Arial" w:hAnsiTheme="majorHAnsi" w:cstheme="majorHAnsi"/>
                <w:sz w:val="22"/>
              </w:rPr>
            </w:pPr>
          </w:p>
        </w:tc>
      </w:tr>
      <w:tr w:rsidR="00F27ACB" w:rsidRPr="001A0FD7" w14:paraId="361BF35C" w14:textId="77777777">
        <w:trPr>
          <w:trHeight w:val="360"/>
        </w:trPr>
        <w:tc>
          <w:tcPr>
            <w:tcW w:w="9101" w:type="dxa"/>
            <w:gridSpan w:val="3"/>
            <w:tcBorders>
              <w:top w:val="single" w:sz="4" w:space="0" w:color="000000"/>
              <w:left w:val="single" w:sz="4" w:space="0" w:color="000000"/>
              <w:bottom w:val="single" w:sz="4" w:space="0" w:color="000000"/>
              <w:right w:val="single" w:sz="4" w:space="0" w:color="000000"/>
            </w:tcBorders>
            <w:shd w:val="clear" w:color="auto" w:fill="E6E6E6"/>
          </w:tcPr>
          <w:p w14:paraId="48A9D34C" w14:textId="77777777"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Coordonnées pertinentes dans le cadre de cette action</w:t>
            </w:r>
            <w:r w:rsidRPr="001A0FD7">
              <w:rPr>
                <w:rFonts w:asciiTheme="majorHAnsi" w:eastAsia="Arial" w:hAnsiTheme="majorHAnsi" w:cstheme="majorHAnsi"/>
                <w:sz w:val="22"/>
                <w:vertAlign w:val="superscript"/>
              </w:rPr>
              <w:footnoteReference w:id="1"/>
            </w:r>
            <w:r w:rsidRPr="001A0FD7">
              <w:rPr>
                <w:rFonts w:asciiTheme="majorHAnsi" w:eastAsia="Arial" w:hAnsiTheme="majorHAnsi" w:cstheme="majorHAnsi"/>
                <w:sz w:val="22"/>
              </w:rPr>
              <w:t>:</w:t>
            </w:r>
          </w:p>
        </w:tc>
      </w:tr>
      <w:tr w:rsidR="00F27ACB" w:rsidRPr="001A0FD7" w14:paraId="6E4DE232" w14:textId="77777777">
        <w:trPr>
          <w:trHeight w:val="300"/>
        </w:trPr>
        <w:tc>
          <w:tcPr>
            <w:tcW w:w="3675" w:type="dxa"/>
            <w:tcBorders>
              <w:top w:val="single" w:sz="4" w:space="0" w:color="000000"/>
              <w:left w:val="single" w:sz="4" w:space="0" w:color="000000"/>
              <w:bottom w:val="single" w:sz="4" w:space="0" w:color="000000"/>
            </w:tcBorders>
            <w:shd w:val="clear" w:color="auto" w:fill="E6E6E6"/>
          </w:tcPr>
          <w:p w14:paraId="6953E7B6"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Adresse postale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52ED2268" w14:textId="77777777" w:rsidR="00F27ACB" w:rsidRPr="001A0FD7" w:rsidRDefault="00F27ACB">
            <w:pPr>
              <w:tabs>
                <w:tab w:val="right" w:pos="8789"/>
              </w:tabs>
              <w:rPr>
                <w:rFonts w:asciiTheme="majorHAnsi" w:eastAsia="Arial" w:hAnsiTheme="majorHAnsi" w:cstheme="majorHAnsi"/>
                <w:sz w:val="22"/>
              </w:rPr>
            </w:pPr>
          </w:p>
        </w:tc>
      </w:tr>
      <w:tr w:rsidR="00F27ACB" w:rsidRPr="001A0FD7" w14:paraId="1F0FE5F5"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3CEB8004" w14:textId="77777777"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 xml:space="preserve">Numéro de téléphone :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319AEA01" w14:textId="77777777" w:rsidR="00F27ACB" w:rsidRPr="001A0FD7" w:rsidRDefault="00F27ACB">
            <w:pPr>
              <w:tabs>
                <w:tab w:val="right" w:pos="8789"/>
              </w:tabs>
              <w:rPr>
                <w:rFonts w:asciiTheme="majorHAnsi" w:eastAsia="Arial" w:hAnsiTheme="majorHAnsi" w:cstheme="majorHAnsi"/>
                <w:sz w:val="22"/>
              </w:rPr>
            </w:pPr>
          </w:p>
        </w:tc>
      </w:tr>
      <w:tr w:rsidR="00F27ACB" w:rsidRPr="001A0FD7" w14:paraId="58AFCA2C"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3FF5A752" w14:textId="77777777"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Personne de contact pour cette action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4E20BAEC" w14:textId="77777777" w:rsidR="00F27ACB" w:rsidRPr="001A0FD7" w:rsidRDefault="00F27ACB">
            <w:pPr>
              <w:tabs>
                <w:tab w:val="right" w:pos="8789"/>
              </w:tabs>
              <w:rPr>
                <w:rFonts w:asciiTheme="majorHAnsi" w:eastAsia="Arial" w:hAnsiTheme="majorHAnsi" w:cstheme="majorHAnsi"/>
                <w:sz w:val="22"/>
              </w:rPr>
            </w:pPr>
          </w:p>
        </w:tc>
      </w:tr>
      <w:tr w:rsidR="00F27ACB" w:rsidRPr="001A0FD7" w14:paraId="09A2852C"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6AEBDD0A" w14:textId="77777777"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Adresse e-mail de la personne de contact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758BA76A" w14:textId="77777777" w:rsidR="00F27ACB" w:rsidRPr="001A0FD7" w:rsidRDefault="00F27ACB">
            <w:pPr>
              <w:tabs>
                <w:tab w:val="right" w:pos="8789"/>
              </w:tabs>
              <w:rPr>
                <w:rFonts w:asciiTheme="majorHAnsi" w:eastAsia="Arial" w:hAnsiTheme="majorHAnsi" w:cstheme="majorHAnsi"/>
                <w:sz w:val="22"/>
              </w:rPr>
            </w:pPr>
          </w:p>
        </w:tc>
      </w:tr>
    </w:tbl>
    <w:p w14:paraId="3ADB9F9C" w14:textId="77777777" w:rsidR="00574B82" w:rsidRPr="001A0FD7" w:rsidRDefault="00574B82">
      <w:pPr>
        <w:jc w:val="both"/>
        <w:rPr>
          <w:rFonts w:asciiTheme="majorHAnsi" w:eastAsia="Arial" w:hAnsiTheme="majorHAnsi" w:cstheme="majorHAnsi"/>
          <w:sz w:val="20"/>
          <w:szCs w:val="20"/>
        </w:rPr>
      </w:pPr>
    </w:p>
    <w:p w14:paraId="1686E71C" w14:textId="77777777" w:rsidR="00574B82" w:rsidRPr="001A0FD7" w:rsidRDefault="00574B82">
      <w:pPr>
        <w:jc w:val="both"/>
        <w:rPr>
          <w:rFonts w:asciiTheme="majorHAnsi" w:eastAsia="Arial" w:hAnsiTheme="majorHAnsi" w:cstheme="majorHAnsi"/>
          <w:sz w:val="20"/>
          <w:szCs w:val="20"/>
        </w:rPr>
      </w:pPr>
    </w:p>
    <w:p w14:paraId="505CE2EE" w14:textId="77777777" w:rsidR="00F27ACB" w:rsidRPr="001A0FD7" w:rsidRDefault="00574B82">
      <w:pPr>
        <w:jc w:val="both"/>
        <w:rPr>
          <w:rFonts w:asciiTheme="majorHAnsi" w:eastAsia="Arial" w:hAnsiTheme="majorHAnsi" w:cstheme="majorHAnsi"/>
          <w:sz w:val="22"/>
          <w:szCs w:val="22"/>
        </w:rPr>
      </w:pPr>
      <w:r w:rsidRPr="001A0FD7">
        <w:rPr>
          <w:rFonts w:asciiTheme="majorHAnsi" w:eastAsia="Arial" w:hAnsiTheme="majorHAnsi" w:cstheme="majorHAnsi"/>
          <w:sz w:val="22"/>
          <w:szCs w:val="22"/>
        </w:rPr>
        <w:lastRenderedPageBreak/>
        <w:t>Expertise France s’engage à respecter la réglementation en vigueur applicable au traitement de données à caractère personnel et, en particulier, le règlement (UE) 2016/679 du Parlement européen et du Conseil du 27 avril 2016 applicable à compter du 25 mai 2018.</w:t>
      </w:r>
    </w:p>
    <w:p w14:paraId="167AA26D" w14:textId="77777777" w:rsidR="00F27ACB" w:rsidRPr="001A0FD7" w:rsidRDefault="00574B82">
      <w:pPr>
        <w:jc w:val="both"/>
        <w:rPr>
          <w:rFonts w:asciiTheme="majorHAnsi" w:eastAsia="Arial" w:hAnsiTheme="majorHAnsi" w:cstheme="majorHAnsi"/>
          <w:sz w:val="22"/>
          <w:szCs w:val="22"/>
        </w:rPr>
      </w:pPr>
      <w:r w:rsidRPr="001A0FD7">
        <w:rPr>
          <w:rFonts w:asciiTheme="majorHAnsi" w:eastAsia="Arial" w:hAnsiTheme="majorHAnsi" w:cstheme="majorHAnsi"/>
          <w:sz w:val="22"/>
          <w:szCs w:val="22"/>
        </w:rPr>
        <w:t>Toutes les données à caractère personnel seront traitées uniquement aux fins de traitement des dossiers de demande de subvention, et pourront également être transmises aux organes chargés d’une mission de contrôle ou d’inspection en application du droit de l’Union européenne et du droit français. Les demandeurs disposent d'un droit d'accès aux données à caractère personnel les concernant, de même que d'un droit de rectification de ces données. Toute question des demandeurs relative au traitement des données à caractère personnel les concernant, peut être adressée à Expertise France. Ils ont le droit de saisir à tout moment le contrôleur européen de la protection des données ou la Commission nationale de l’informatique et des libertés (CNIL).</w:t>
      </w:r>
    </w:p>
    <w:p w14:paraId="79B5DA87" w14:textId="77777777" w:rsidR="00F27ACB" w:rsidRPr="001A0FD7" w:rsidRDefault="00F27ACB">
      <w:pPr>
        <w:rPr>
          <w:rFonts w:asciiTheme="majorHAnsi" w:eastAsia="Arial" w:hAnsiTheme="majorHAnsi" w:cstheme="majorHAnsi"/>
          <w:sz w:val="22"/>
          <w:szCs w:val="22"/>
        </w:rPr>
      </w:pPr>
    </w:p>
    <w:p w14:paraId="508D7051" w14:textId="77777777" w:rsidR="00F27ACB" w:rsidRDefault="00574B82">
      <w:pPr>
        <w:rPr>
          <w:rFonts w:asciiTheme="majorHAnsi" w:eastAsia="Arial" w:hAnsiTheme="majorHAnsi" w:cstheme="majorHAnsi"/>
          <w:sz w:val="22"/>
          <w:szCs w:val="22"/>
        </w:rPr>
      </w:pPr>
      <w:r w:rsidRPr="001A0FD7">
        <w:rPr>
          <w:rFonts w:asciiTheme="majorHAnsi" w:eastAsia="Arial" w:hAnsiTheme="majorHAnsi" w:cstheme="majorHAnsi"/>
          <w:sz w:val="22"/>
          <w:szCs w:val="22"/>
        </w:rPr>
        <w:t xml:space="preserve">Expertise France s’engage à garantir la confidentialité des propositions qui lui sont adressées et veille à ce soit assurée la sécurité et le stockage de ces propositions. </w:t>
      </w:r>
    </w:p>
    <w:p w14:paraId="5D1AB641" w14:textId="77777777" w:rsidR="00BA436B" w:rsidRDefault="00BA436B">
      <w:pPr>
        <w:rPr>
          <w:rFonts w:asciiTheme="majorHAnsi" w:eastAsia="Arial" w:hAnsiTheme="majorHAnsi" w:cstheme="majorHAnsi"/>
          <w:sz w:val="22"/>
          <w:szCs w:val="22"/>
        </w:rPr>
      </w:pPr>
    </w:p>
    <w:p w14:paraId="64CECBDB" w14:textId="77777777" w:rsidR="00BA436B" w:rsidRDefault="00BA436B">
      <w:pPr>
        <w:rPr>
          <w:rFonts w:asciiTheme="majorHAnsi" w:eastAsia="Arial" w:hAnsiTheme="majorHAnsi" w:cstheme="majorHAnsi"/>
          <w:sz w:val="22"/>
          <w:szCs w:val="22"/>
        </w:rPr>
      </w:pPr>
    </w:p>
    <w:p w14:paraId="6C6F6E24" w14:textId="77777777" w:rsidR="00BA436B" w:rsidRPr="001A0FD7" w:rsidRDefault="00BA436B">
      <w:pPr>
        <w:rPr>
          <w:rFonts w:asciiTheme="majorHAnsi" w:eastAsia="Arial" w:hAnsiTheme="majorHAnsi" w:cstheme="majorHAnsi"/>
          <w:sz w:val="20"/>
          <w:szCs w:val="20"/>
        </w:rPr>
        <w:sectPr w:rsidR="00BA436B" w:rsidRPr="001A0FD7" w:rsidSect="00E15C2A">
          <w:headerReference w:type="default" r:id="rId11"/>
          <w:footerReference w:type="even" r:id="rId12"/>
          <w:footerReference w:type="default" r:id="rId13"/>
          <w:headerReference w:type="first" r:id="rId14"/>
          <w:footerReference w:type="first" r:id="rId15"/>
          <w:pgSz w:w="11907" w:h="16840" w:code="9"/>
          <w:pgMar w:top="1134" w:right="1134" w:bottom="1134" w:left="1418" w:header="720" w:footer="585" w:gutter="0"/>
          <w:cols w:space="720"/>
          <w:titlePg/>
          <w:docGrid w:linePitch="326"/>
        </w:sectPr>
      </w:pPr>
    </w:p>
    <w:p w14:paraId="09E15644" w14:textId="77777777" w:rsidR="00574B82" w:rsidRPr="00784590" w:rsidRDefault="00574B82" w:rsidP="00784590">
      <w:pPr>
        <w:jc w:val="center"/>
        <w:rPr>
          <w:rFonts w:asciiTheme="majorHAnsi" w:eastAsia="Arial" w:hAnsiTheme="majorHAnsi" w:cstheme="majorHAnsi"/>
          <w:b/>
          <w:sz w:val="28"/>
          <w:szCs w:val="22"/>
        </w:rPr>
      </w:pPr>
    </w:p>
    <w:p w14:paraId="24B7137F" w14:textId="77777777" w:rsidR="00574B82" w:rsidRPr="00784590" w:rsidRDefault="00574B82"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1E73A9BC" w14:textId="77777777" w:rsidR="00574B82" w:rsidRDefault="00D0335E"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bookmarkStart w:id="20" w:name="_Toc511744523"/>
      <w:bookmarkStart w:id="21" w:name="_Toc528749564"/>
      <w:r>
        <w:rPr>
          <w:rFonts w:asciiTheme="majorHAnsi" w:eastAsia="Arial" w:hAnsiTheme="majorHAnsi" w:cstheme="majorHAnsi"/>
          <w:b/>
          <w:sz w:val="28"/>
          <w:szCs w:val="22"/>
        </w:rPr>
        <w:t>2</w:t>
      </w:r>
      <w:r w:rsidRPr="00D0335E">
        <w:rPr>
          <w:rFonts w:asciiTheme="majorHAnsi" w:eastAsia="Arial" w:hAnsiTheme="majorHAnsi" w:cstheme="majorHAnsi"/>
          <w:b/>
          <w:sz w:val="28"/>
          <w:szCs w:val="22"/>
          <w:vertAlign w:val="superscript"/>
        </w:rPr>
        <w:t>ème</w:t>
      </w:r>
      <w:r>
        <w:rPr>
          <w:rFonts w:asciiTheme="majorHAnsi" w:eastAsia="Arial" w:hAnsiTheme="majorHAnsi" w:cstheme="majorHAnsi"/>
          <w:b/>
          <w:sz w:val="28"/>
          <w:szCs w:val="22"/>
        </w:rPr>
        <w:t xml:space="preserve"> PARTIE-</w:t>
      </w:r>
      <w:r w:rsidR="00574B82" w:rsidRPr="00784590">
        <w:rPr>
          <w:rFonts w:asciiTheme="majorHAnsi" w:eastAsia="Arial" w:hAnsiTheme="majorHAnsi" w:cstheme="majorHAnsi"/>
          <w:b/>
          <w:sz w:val="28"/>
          <w:szCs w:val="22"/>
        </w:rPr>
        <w:t xml:space="preserve"> NOTE SUCCINCTE DE PRÉSENTATION</w:t>
      </w:r>
      <w:bookmarkEnd w:id="20"/>
      <w:bookmarkEnd w:id="21"/>
    </w:p>
    <w:p w14:paraId="5643466C" w14:textId="77777777" w:rsidR="00784590" w:rsidRDefault="00784590"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6DF16EC1" w14:textId="77777777" w:rsidR="00A6392F" w:rsidRPr="00784590" w:rsidRDefault="00A6392F" w:rsidP="00A6392F">
      <w:pPr>
        <w:jc w:val="center"/>
        <w:rPr>
          <w:rFonts w:asciiTheme="majorHAnsi" w:eastAsia="Arial" w:hAnsiTheme="majorHAnsi" w:cstheme="majorHAnsi"/>
          <w:b/>
          <w:sz w:val="28"/>
          <w:szCs w:val="22"/>
        </w:rPr>
      </w:pPr>
    </w:p>
    <w:p w14:paraId="6232D3ED" w14:textId="77777777" w:rsidR="00574B82" w:rsidRPr="001A0FD7" w:rsidRDefault="00337025" w:rsidP="00784590">
      <w:pPr>
        <w:pStyle w:val="Titre2"/>
        <w:rPr>
          <w:rFonts w:asciiTheme="majorHAnsi" w:hAnsiTheme="majorHAnsi" w:cstheme="majorHAnsi"/>
        </w:rPr>
      </w:pPr>
      <w:bookmarkStart w:id="22" w:name="_Toc511744524"/>
      <w:bookmarkStart w:id="23" w:name="_Toc528749565"/>
      <w:r w:rsidRPr="001A0FD7">
        <w:rPr>
          <w:rFonts w:asciiTheme="majorHAnsi" w:hAnsiTheme="majorHAnsi" w:cstheme="majorHAnsi"/>
        </w:rPr>
        <w:t xml:space="preserve">1 </w:t>
      </w:r>
      <w:r w:rsidR="00574B82" w:rsidRPr="001A0FD7">
        <w:rPr>
          <w:rFonts w:asciiTheme="majorHAnsi" w:hAnsiTheme="majorHAnsi" w:cstheme="majorHAnsi"/>
        </w:rPr>
        <w:t>INSTRUCTIONS POUR LA RÉDACTION DE LA NOTE SUCCINCTE DE PRÉSENTATION</w:t>
      </w:r>
      <w:bookmarkEnd w:id="22"/>
      <w:bookmarkEnd w:id="23"/>
    </w:p>
    <w:p w14:paraId="52F92801" w14:textId="77777777" w:rsidR="00574B82" w:rsidRPr="001A0FD7" w:rsidRDefault="00574B82" w:rsidP="00574B82">
      <w:pPr>
        <w:spacing w:before="120"/>
        <w:jc w:val="both"/>
        <w:rPr>
          <w:rFonts w:asciiTheme="majorHAnsi" w:hAnsiTheme="majorHAnsi" w:cstheme="majorHAnsi"/>
          <w:sz w:val="22"/>
          <w:szCs w:val="22"/>
        </w:rPr>
      </w:pPr>
      <w:r w:rsidRPr="001A0FD7">
        <w:rPr>
          <w:rFonts w:asciiTheme="majorHAnsi" w:hAnsiTheme="majorHAnsi" w:cstheme="majorHAnsi"/>
          <w:sz w:val="22"/>
        </w:rPr>
        <w:t xml:space="preserve">Veuillez noter que, s’il s’agit d’un appel restreint, seule la note succincte de présentation doit être soumise lors de la première phase (et non la demande complète). S’il s’agit d’un appel ouvert, la note succincte de présentation ainsi que la demande complète doivent être soumises en même temps.  </w:t>
      </w:r>
    </w:p>
    <w:p w14:paraId="3B808056" w14:textId="77777777" w:rsidR="00574B82" w:rsidRPr="001A0FD7" w:rsidRDefault="00574B82" w:rsidP="00574B82">
      <w:pPr>
        <w:rPr>
          <w:rFonts w:asciiTheme="majorHAnsi" w:hAnsiTheme="majorHAnsi" w:cstheme="majorHAnsi"/>
        </w:rPr>
      </w:pPr>
    </w:p>
    <w:p w14:paraId="4BC83224" w14:textId="77777777" w:rsidR="00574B82" w:rsidRPr="001A0FD7" w:rsidRDefault="00574B82" w:rsidP="00574B82">
      <w:pPr>
        <w:spacing w:before="120"/>
        <w:jc w:val="both"/>
        <w:rPr>
          <w:rFonts w:asciiTheme="majorHAnsi" w:hAnsiTheme="majorHAnsi" w:cstheme="majorHAnsi"/>
          <w:sz w:val="22"/>
        </w:rPr>
      </w:pPr>
      <w:r w:rsidRPr="001A0FD7">
        <w:rPr>
          <w:rFonts w:asciiTheme="majorHAnsi" w:hAnsiTheme="majorHAnsi" w:cstheme="majorHAnsi"/>
          <w:sz w:val="22"/>
        </w:rPr>
        <w:t>Il n'existe pas de modèle spécifique pour la note succincte de présentation mais le demandeur principal doit s’assurer que le texte :</w:t>
      </w:r>
    </w:p>
    <w:p w14:paraId="5A38732E" w14:textId="77777777"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comprenne la page 1 du présent document, complétée et soumise comme page de couverture de la note succincte de présentation ;</w:t>
      </w:r>
    </w:p>
    <w:p w14:paraId="42A79F53" w14:textId="77777777"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comprenne le tableau du résumé de l’action (sans aucune limitation de la taille) ;</w:t>
      </w:r>
    </w:p>
    <w:p w14:paraId="33981768" w14:textId="77777777"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comprenne la description de l’action (maximum 2 pages) et la pertinence de l’action (maximum 3 pages), en taille A4 avec des marges de 2 cm, rédigées en caractères Calibri 11 et avec un interligne simple ;</w:t>
      </w:r>
    </w:p>
    <w:p w14:paraId="6CC6CBF7" w14:textId="77777777"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fournisse les informations demandées dans les rubriques ci-dessous, dans l’ordre dans lequel elles sont demandées et proportionnellement à leur importance relative (voir les notes correspondantes dans la grille d’évaluation incluse dans le Règlement d’Appel à Projets) ;</w:t>
      </w:r>
    </w:p>
    <w:p w14:paraId="218BC51C" w14:textId="77777777"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fournisse des informations complètes (étant donné que l’évaluation sera fondée uniquement sur les informations communiquées) ;</w:t>
      </w:r>
    </w:p>
    <w:p w14:paraId="0A1578C0" w14:textId="77777777" w:rsidR="00574B82" w:rsidRPr="001A0FD7" w:rsidRDefault="00574B82" w:rsidP="00574B82">
      <w:pPr>
        <w:numPr>
          <w:ilvl w:val="0"/>
          <w:numId w:val="14"/>
        </w:numPr>
        <w:autoSpaceDN w:val="0"/>
        <w:adjustRightInd w:val="0"/>
        <w:spacing w:before="120" w:after="120"/>
        <w:ind w:left="567" w:hanging="357"/>
        <w:jc w:val="both"/>
        <w:rPr>
          <w:rFonts w:asciiTheme="majorHAnsi" w:hAnsiTheme="majorHAnsi" w:cstheme="majorHAnsi"/>
        </w:rPr>
      </w:pPr>
      <w:r w:rsidRPr="001A0FD7">
        <w:rPr>
          <w:rFonts w:asciiTheme="majorHAnsi" w:hAnsiTheme="majorHAnsi" w:cstheme="majorHAnsi"/>
          <w:sz w:val="22"/>
        </w:rPr>
        <w:t>soit rédigée de la manière la plus claire possible afin d’en faciliter l’évaluation.</w:t>
      </w:r>
    </w:p>
    <w:p w14:paraId="74C60C5A" w14:textId="77777777" w:rsidR="00143FD8" w:rsidRPr="001A0FD7" w:rsidRDefault="00143FD8" w:rsidP="00261DCF">
      <w:pPr>
        <w:autoSpaceDN w:val="0"/>
        <w:adjustRightInd w:val="0"/>
        <w:spacing w:before="120" w:after="120"/>
        <w:ind w:left="567"/>
        <w:jc w:val="both"/>
        <w:rPr>
          <w:rFonts w:asciiTheme="majorHAnsi" w:hAnsiTheme="majorHAnsi" w:cstheme="majorHAnsi"/>
        </w:rPr>
      </w:pPr>
    </w:p>
    <w:p w14:paraId="6CD4D825" w14:textId="77777777" w:rsidR="004A350A" w:rsidRPr="001A0FD7" w:rsidRDefault="004A350A" w:rsidP="00337025">
      <w:pPr>
        <w:pStyle w:val="Titre3"/>
        <w:rPr>
          <w:rFonts w:asciiTheme="majorHAnsi" w:hAnsiTheme="majorHAnsi" w:cstheme="majorHAnsi"/>
        </w:rPr>
      </w:pPr>
      <w:bookmarkStart w:id="24" w:name="_Toc511744525"/>
      <w:bookmarkStart w:id="25" w:name="_Toc528749566"/>
      <w:r w:rsidRPr="001A0FD7">
        <w:rPr>
          <w:rFonts w:asciiTheme="majorHAnsi" w:hAnsiTheme="majorHAnsi" w:cstheme="majorHAnsi"/>
        </w:rPr>
        <w:br w:type="page"/>
      </w:r>
    </w:p>
    <w:p w14:paraId="3C750298" w14:textId="77777777" w:rsidR="00574B82" w:rsidRPr="001A0FD7" w:rsidRDefault="00337025" w:rsidP="00337025">
      <w:pPr>
        <w:pStyle w:val="Titre3"/>
        <w:rPr>
          <w:rFonts w:asciiTheme="majorHAnsi" w:hAnsiTheme="majorHAnsi" w:cstheme="majorHAnsi"/>
        </w:rPr>
      </w:pPr>
      <w:r w:rsidRPr="001A0FD7">
        <w:rPr>
          <w:rFonts w:asciiTheme="majorHAnsi" w:hAnsiTheme="majorHAnsi" w:cstheme="majorHAnsi"/>
        </w:rPr>
        <w:lastRenderedPageBreak/>
        <w:t xml:space="preserve">1.1 </w:t>
      </w:r>
      <w:r w:rsidR="00574B82" w:rsidRPr="001A0FD7">
        <w:rPr>
          <w:rFonts w:asciiTheme="majorHAnsi" w:hAnsiTheme="majorHAnsi" w:cstheme="majorHAnsi"/>
        </w:rPr>
        <w:t>Résumé de l’action</w:t>
      </w:r>
      <w:bookmarkEnd w:id="24"/>
      <w:bookmarkEnd w:id="25"/>
    </w:p>
    <w:p w14:paraId="6FF1647F" w14:textId="77777777"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sz w:val="22"/>
        </w:rPr>
        <w:t>Veuillez compléter le tableau ci-dessous.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574B82" w:rsidRPr="001A0FD7" w14:paraId="75F43470" w14:textId="77777777" w:rsidTr="00574B82">
        <w:tc>
          <w:tcPr>
            <w:tcW w:w="3708" w:type="dxa"/>
            <w:shd w:val="pct10" w:color="auto" w:fill="FFFFFF"/>
            <w:vAlign w:val="center"/>
          </w:tcPr>
          <w:p w14:paraId="1AA94FD4" w14:textId="77777777"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rPr>
              <w:br w:type="page"/>
            </w:r>
            <w:r w:rsidRPr="001A0FD7">
              <w:rPr>
                <w:rFonts w:asciiTheme="majorHAnsi" w:hAnsiTheme="majorHAnsi" w:cstheme="majorHAnsi"/>
                <w:sz w:val="22"/>
              </w:rPr>
              <w:t>Intitulé de l’action</w:t>
            </w:r>
          </w:p>
        </w:tc>
        <w:tc>
          <w:tcPr>
            <w:tcW w:w="5648" w:type="dxa"/>
          </w:tcPr>
          <w:p w14:paraId="6C683CDF"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6E89B415" w14:textId="77777777" w:rsidTr="00574B82">
        <w:tc>
          <w:tcPr>
            <w:tcW w:w="3708" w:type="dxa"/>
            <w:shd w:val="pct10" w:color="auto" w:fill="FFFFFF"/>
            <w:vAlign w:val="center"/>
          </w:tcPr>
          <w:p w14:paraId="348CAF97" w14:textId="77777777" w:rsidR="00574B82" w:rsidRPr="001A0FD7" w:rsidRDefault="00574B82" w:rsidP="00574B82">
            <w:pPr>
              <w:spacing w:after="120"/>
              <w:jc w:val="both"/>
              <w:rPr>
                <w:rFonts w:asciiTheme="majorHAnsi" w:hAnsiTheme="majorHAnsi" w:cstheme="majorHAnsi"/>
                <w:sz w:val="22"/>
                <w:szCs w:val="22"/>
                <w:highlight w:val="lightGray"/>
              </w:rPr>
            </w:pPr>
            <w:r w:rsidRPr="001A0FD7">
              <w:rPr>
                <w:rFonts w:asciiTheme="majorHAnsi" w:hAnsiTheme="majorHAnsi" w:cstheme="majorHAnsi"/>
                <w:sz w:val="22"/>
                <w:highlight w:val="lightGray"/>
              </w:rPr>
              <w:t>[Lot :</w:t>
            </w:r>
          </w:p>
          <w:p w14:paraId="1438F3EC" w14:textId="77777777" w:rsidR="00574B82" w:rsidRPr="001A0FD7" w:rsidRDefault="00574B82" w:rsidP="00574B82">
            <w:pPr>
              <w:spacing w:after="120"/>
              <w:rPr>
                <w:rFonts w:asciiTheme="majorHAnsi" w:hAnsiTheme="majorHAnsi" w:cstheme="majorHAnsi"/>
                <w:highlight w:val="lightGray"/>
              </w:rPr>
            </w:pPr>
            <w:r w:rsidRPr="001A0FD7">
              <w:rPr>
                <w:rFonts w:asciiTheme="majorHAnsi" w:hAnsiTheme="majorHAnsi" w:cstheme="majorHAnsi"/>
                <w:sz w:val="22"/>
                <w:highlight w:val="yellow"/>
              </w:rPr>
              <w:t>Cochez la case correspondant au lot pour lequel vous soumettez une demande</w:t>
            </w:r>
          </w:p>
        </w:tc>
        <w:tc>
          <w:tcPr>
            <w:tcW w:w="5648" w:type="dxa"/>
          </w:tcPr>
          <w:p w14:paraId="67F263D2" w14:textId="451D898E" w:rsidR="00574B82" w:rsidRPr="00B60EB8" w:rsidRDefault="00B60EB8" w:rsidP="00B60EB8">
            <w:pPr>
              <w:spacing w:after="120"/>
              <w:ind w:left="283" w:hanging="283"/>
              <w:jc w:val="both"/>
              <w:rPr>
                <w:rFonts w:asciiTheme="majorHAnsi" w:hAnsiTheme="majorHAnsi" w:cstheme="majorHAnsi"/>
                <w:b/>
                <w:sz w:val="22"/>
                <w:szCs w:val="22"/>
                <w:u w:val="single"/>
                <w:rPrChange w:id="26" w:author="Marwen MENZLI" w:date="2025-01-09T12:18:00Z">
                  <w:rPr>
                    <w:rFonts w:asciiTheme="majorHAnsi" w:hAnsiTheme="majorHAnsi" w:cstheme="majorHAnsi"/>
                    <w:b/>
                    <w:sz w:val="22"/>
                    <w:szCs w:val="22"/>
                    <w:highlight w:val="lightGray"/>
                    <w:u w:val="single"/>
                  </w:rPr>
                </w:rPrChange>
              </w:rPr>
              <w:pPrChange w:id="27" w:author="Marwen MENZLI" w:date="2025-01-09T12:14:00Z">
                <w:pPr>
                  <w:spacing w:after="120"/>
                  <w:ind w:left="283" w:hanging="283"/>
                  <w:jc w:val="both"/>
                </w:pPr>
              </w:pPrChange>
            </w:pPr>
            <w:ins w:id="28" w:author="Marwen MENZLI" w:date="2025-01-09T12:18:00Z">
              <w:r w:rsidRPr="00B60EB8">
                <w:rPr>
                  <w:rFonts w:ascii="Arial" w:hAnsi="Arial" w:cs="Arial"/>
                  <w:sz w:val="32"/>
                  <w:rPrChange w:id="29" w:author="Marwen MENZLI" w:date="2025-01-09T12:18:00Z">
                    <w:rPr>
                      <w:rFonts w:ascii="Arial" w:hAnsi="Arial" w:cs="Arial"/>
                      <w:sz w:val="32"/>
                      <w:highlight w:val="lightGray"/>
                    </w:rPr>
                  </w:rPrChange>
                </w:rPr>
                <w:t>□</w:t>
              </w:r>
            </w:ins>
            <w:ins w:id="30" w:author="Marwen MENZLI" w:date="2025-01-09T12:16:00Z">
              <w:r w:rsidRPr="00B60EB8">
                <w:rPr>
                  <w:rFonts w:ascii="Arial" w:hAnsi="Arial" w:cs="Arial"/>
                  <w:sz w:val="32"/>
                  <w:rPrChange w:id="31" w:author="Marwen MENZLI" w:date="2025-01-09T12:18:00Z">
                    <w:rPr>
                      <w:rFonts w:ascii="Arial" w:hAnsi="Arial" w:cs="Arial"/>
                      <w:sz w:val="32"/>
                      <w:highlight w:val="lightGray"/>
                    </w:rPr>
                  </w:rPrChange>
                </w:rPr>
                <w:t xml:space="preserve"> </w:t>
              </w:r>
            </w:ins>
            <w:del w:id="32" w:author="Marwen MENZLI" w:date="2025-01-09T12:14:00Z">
              <w:r w:rsidR="00574B82" w:rsidRPr="00B60EB8" w:rsidDel="00B60EB8">
                <w:rPr>
                  <w:rFonts w:ascii="Arial" w:hAnsi="Arial" w:cs="Arial"/>
                  <w:sz w:val="32"/>
                  <w:rPrChange w:id="33" w:author="Marwen MENZLI" w:date="2025-01-09T12:18:00Z">
                    <w:rPr>
                      <w:rFonts w:ascii="Arial" w:hAnsi="Arial" w:cs="Arial"/>
                      <w:sz w:val="32"/>
                      <w:highlight w:val="lightGray"/>
                    </w:rPr>
                  </w:rPrChange>
                </w:rPr>
                <w:delText>⁯</w:delText>
              </w:r>
              <w:r w:rsidR="00574B82" w:rsidRPr="00B60EB8" w:rsidDel="00B60EB8">
                <w:rPr>
                  <w:rFonts w:asciiTheme="majorHAnsi" w:hAnsiTheme="majorHAnsi" w:cstheme="majorHAnsi"/>
                  <w:sz w:val="22"/>
                  <w:rPrChange w:id="34" w:author="Marwen MENZLI" w:date="2025-01-09T12:18:00Z">
                    <w:rPr>
                      <w:rFonts w:asciiTheme="majorHAnsi" w:hAnsiTheme="majorHAnsi" w:cstheme="majorHAnsi"/>
                      <w:sz w:val="22"/>
                      <w:highlight w:val="lightGray"/>
                    </w:rPr>
                  </w:rPrChange>
                </w:rPr>
                <w:delText xml:space="preserve"> </w:delText>
              </w:r>
            </w:del>
            <w:r w:rsidR="00574B82" w:rsidRPr="00B60EB8">
              <w:rPr>
                <w:rFonts w:asciiTheme="majorHAnsi" w:hAnsiTheme="majorHAnsi" w:cstheme="majorHAnsi"/>
                <w:b/>
                <w:sz w:val="22"/>
                <w:u w:val="single"/>
                <w:rPrChange w:id="35" w:author="Marwen MENZLI" w:date="2025-01-09T12:18:00Z">
                  <w:rPr>
                    <w:rFonts w:asciiTheme="majorHAnsi" w:hAnsiTheme="majorHAnsi" w:cstheme="majorHAnsi"/>
                    <w:b/>
                    <w:sz w:val="22"/>
                    <w:highlight w:val="lightGray"/>
                    <w:u w:val="single"/>
                  </w:rPr>
                </w:rPrChange>
              </w:rPr>
              <w:t xml:space="preserve">Lot </w:t>
            </w:r>
            <w:r w:rsidR="000016F4" w:rsidRPr="00B60EB8">
              <w:rPr>
                <w:rFonts w:asciiTheme="majorHAnsi" w:hAnsiTheme="majorHAnsi" w:cstheme="majorHAnsi"/>
                <w:b/>
                <w:sz w:val="22"/>
                <w:u w:val="single"/>
                <w:rPrChange w:id="36" w:author="Marwen MENZLI" w:date="2025-01-09T12:18:00Z">
                  <w:rPr>
                    <w:rFonts w:asciiTheme="majorHAnsi" w:hAnsiTheme="majorHAnsi" w:cstheme="majorHAnsi"/>
                    <w:b/>
                    <w:sz w:val="22"/>
                    <w:highlight w:val="lightGray"/>
                    <w:u w:val="single"/>
                  </w:rPr>
                </w:rPrChange>
              </w:rPr>
              <w:t>1 : Couverture d’un (1) seul Gouvernorat</w:t>
            </w:r>
          </w:p>
          <w:p w14:paraId="58EC6D3E" w14:textId="7FDFE5CF" w:rsidR="000016F4" w:rsidRPr="00B60EB8" w:rsidRDefault="00B60EB8" w:rsidP="00B60EB8">
            <w:pPr>
              <w:spacing w:after="120"/>
              <w:ind w:left="283" w:hanging="283"/>
              <w:jc w:val="both"/>
              <w:rPr>
                <w:rFonts w:asciiTheme="majorHAnsi" w:hAnsiTheme="majorHAnsi" w:cstheme="majorHAnsi"/>
                <w:b/>
                <w:sz w:val="22"/>
                <w:szCs w:val="22"/>
                <w:u w:val="single"/>
                <w:rPrChange w:id="37" w:author="Marwen MENZLI" w:date="2025-01-09T12:18:00Z">
                  <w:rPr>
                    <w:rFonts w:asciiTheme="majorHAnsi" w:hAnsiTheme="majorHAnsi" w:cstheme="majorHAnsi"/>
                    <w:b/>
                    <w:sz w:val="22"/>
                    <w:szCs w:val="22"/>
                    <w:highlight w:val="lightGray"/>
                    <w:u w:val="single"/>
                  </w:rPr>
                </w:rPrChange>
              </w:rPr>
              <w:pPrChange w:id="38" w:author="Marwen MENZLI" w:date="2025-01-09T12:15:00Z">
                <w:pPr>
                  <w:spacing w:after="120"/>
                  <w:ind w:left="283" w:hanging="283"/>
                  <w:jc w:val="both"/>
                </w:pPr>
              </w:pPrChange>
            </w:pPr>
            <w:ins w:id="39" w:author="Marwen MENZLI" w:date="2025-01-09T12:18:00Z">
              <w:r w:rsidRPr="00B60EB8">
                <w:rPr>
                  <w:rFonts w:ascii="Arial" w:hAnsi="Arial" w:cs="Arial"/>
                  <w:sz w:val="32"/>
                  <w:rPrChange w:id="40" w:author="Marwen MENZLI" w:date="2025-01-09T12:18:00Z">
                    <w:rPr>
                      <w:rFonts w:ascii="Arial" w:hAnsi="Arial" w:cs="Arial"/>
                      <w:sz w:val="32"/>
                      <w:highlight w:val="lightGray"/>
                    </w:rPr>
                  </w:rPrChange>
                </w:rPr>
                <w:t>□</w:t>
              </w:r>
              <w:r w:rsidRPr="00B60EB8">
                <w:rPr>
                  <w:rFonts w:ascii="Arial" w:hAnsi="Arial" w:cs="Arial"/>
                  <w:sz w:val="32"/>
                  <w:rPrChange w:id="41" w:author="Marwen MENZLI" w:date="2025-01-09T12:18:00Z">
                    <w:rPr>
                      <w:rFonts w:ascii="Arial" w:hAnsi="Arial" w:cs="Arial"/>
                      <w:sz w:val="32"/>
                      <w:highlight w:val="lightGray"/>
                    </w:rPr>
                  </w:rPrChange>
                </w:rPr>
                <w:t xml:space="preserve"> </w:t>
              </w:r>
            </w:ins>
            <w:del w:id="42" w:author="Marwen MENZLI" w:date="2025-01-09T12:15:00Z">
              <w:r w:rsidR="00574B82" w:rsidRPr="00B60EB8" w:rsidDel="00B60EB8">
                <w:rPr>
                  <w:rFonts w:ascii="Arial" w:hAnsi="Arial" w:cs="Arial"/>
                  <w:sz w:val="32"/>
                  <w:rPrChange w:id="43" w:author="Marwen MENZLI" w:date="2025-01-09T12:18:00Z">
                    <w:rPr>
                      <w:rFonts w:ascii="Arial" w:hAnsi="Arial" w:cs="Arial"/>
                      <w:sz w:val="32"/>
                      <w:highlight w:val="lightGray"/>
                    </w:rPr>
                  </w:rPrChange>
                </w:rPr>
                <w:delText>⁯</w:delText>
              </w:r>
              <w:r w:rsidR="00574B82" w:rsidRPr="00B60EB8" w:rsidDel="00B60EB8">
                <w:rPr>
                  <w:rFonts w:asciiTheme="majorHAnsi" w:hAnsiTheme="majorHAnsi" w:cstheme="majorHAnsi"/>
                  <w:sz w:val="22"/>
                  <w:rPrChange w:id="44" w:author="Marwen MENZLI" w:date="2025-01-09T12:18:00Z">
                    <w:rPr>
                      <w:rFonts w:asciiTheme="majorHAnsi" w:hAnsiTheme="majorHAnsi" w:cstheme="majorHAnsi"/>
                      <w:sz w:val="22"/>
                      <w:highlight w:val="lightGray"/>
                    </w:rPr>
                  </w:rPrChange>
                </w:rPr>
                <w:delText xml:space="preserve"> </w:delText>
              </w:r>
            </w:del>
            <w:r w:rsidR="000016F4" w:rsidRPr="00B60EB8">
              <w:rPr>
                <w:rFonts w:asciiTheme="majorHAnsi" w:hAnsiTheme="majorHAnsi" w:cstheme="majorHAnsi"/>
                <w:b/>
                <w:sz w:val="22"/>
                <w:u w:val="single"/>
                <w:rPrChange w:id="45" w:author="Marwen MENZLI" w:date="2025-01-09T12:18:00Z">
                  <w:rPr>
                    <w:rFonts w:asciiTheme="majorHAnsi" w:hAnsiTheme="majorHAnsi" w:cstheme="majorHAnsi"/>
                    <w:b/>
                    <w:sz w:val="22"/>
                    <w:highlight w:val="lightGray"/>
                    <w:u w:val="single"/>
                  </w:rPr>
                </w:rPrChange>
              </w:rPr>
              <w:t>Lot 2 : : Couverture deux (</w:t>
            </w:r>
            <w:del w:id="46" w:author="Marwen MENZLI" w:date="2024-11-15T15:12:00Z">
              <w:r w:rsidR="000016F4" w:rsidRPr="00B60EB8" w:rsidDel="004170D6">
                <w:rPr>
                  <w:rFonts w:asciiTheme="majorHAnsi" w:hAnsiTheme="majorHAnsi" w:cstheme="majorHAnsi"/>
                  <w:b/>
                  <w:sz w:val="22"/>
                  <w:u w:val="single"/>
                  <w:rPrChange w:id="47" w:author="Marwen MENZLI" w:date="2025-01-09T12:18:00Z">
                    <w:rPr>
                      <w:rFonts w:asciiTheme="majorHAnsi" w:hAnsiTheme="majorHAnsi" w:cstheme="majorHAnsi"/>
                      <w:b/>
                      <w:sz w:val="22"/>
                      <w:highlight w:val="lightGray"/>
                      <w:u w:val="single"/>
                    </w:rPr>
                  </w:rPrChange>
                </w:rPr>
                <w:delText>1</w:delText>
              </w:r>
            </w:del>
            <w:ins w:id="48" w:author="Marwen MENZLI" w:date="2024-11-15T15:12:00Z">
              <w:r w:rsidR="004170D6" w:rsidRPr="00B60EB8">
                <w:rPr>
                  <w:rFonts w:asciiTheme="majorHAnsi" w:hAnsiTheme="majorHAnsi" w:cstheme="majorHAnsi"/>
                  <w:b/>
                  <w:sz w:val="22"/>
                  <w:u w:val="single"/>
                  <w:rPrChange w:id="49" w:author="Marwen MENZLI" w:date="2025-01-09T12:18:00Z">
                    <w:rPr>
                      <w:rFonts w:asciiTheme="majorHAnsi" w:hAnsiTheme="majorHAnsi" w:cstheme="majorHAnsi"/>
                      <w:b/>
                      <w:sz w:val="22"/>
                      <w:highlight w:val="lightGray"/>
                      <w:u w:val="single"/>
                    </w:rPr>
                  </w:rPrChange>
                </w:rPr>
                <w:t>2</w:t>
              </w:r>
            </w:ins>
            <w:r w:rsidR="000016F4" w:rsidRPr="00B60EB8">
              <w:rPr>
                <w:rFonts w:asciiTheme="majorHAnsi" w:hAnsiTheme="majorHAnsi" w:cstheme="majorHAnsi"/>
                <w:b/>
                <w:sz w:val="22"/>
                <w:u w:val="single"/>
                <w:rPrChange w:id="50" w:author="Marwen MENZLI" w:date="2025-01-09T12:18:00Z">
                  <w:rPr>
                    <w:rFonts w:asciiTheme="majorHAnsi" w:hAnsiTheme="majorHAnsi" w:cstheme="majorHAnsi"/>
                    <w:b/>
                    <w:sz w:val="22"/>
                    <w:highlight w:val="lightGray"/>
                    <w:u w:val="single"/>
                  </w:rPr>
                </w:rPrChange>
              </w:rPr>
              <w:t>) Gouvernorats</w:t>
            </w:r>
          </w:p>
          <w:p w14:paraId="0127CA54" w14:textId="5E4BE910" w:rsidR="00574B82" w:rsidRPr="00B60EB8" w:rsidRDefault="00B60EB8" w:rsidP="000016F4">
            <w:pPr>
              <w:spacing w:after="120"/>
              <w:ind w:left="283" w:hanging="283"/>
              <w:jc w:val="both"/>
              <w:rPr>
                <w:rFonts w:asciiTheme="majorHAnsi" w:hAnsiTheme="majorHAnsi" w:cstheme="majorHAnsi"/>
                <w:i/>
                <w:sz w:val="22"/>
                <w:szCs w:val="22"/>
                <w:rPrChange w:id="51" w:author="Marwen MENZLI" w:date="2025-01-09T12:18:00Z">
                  <w:rPr>
                    <w:rFonts w:asciiTheme="majorHAnsi" w:hAnsiTheme="majorHAnsi" w:cstheme="majorHAnsi"/>
                    <w:i/>
                    <w:sz w:val="22"/>
                    <w:szCs w:val="22"/>
                    <w:highlight w:val="lightGray"/>
                  </w:rPr>
                </w:rPrChange>
              </w:rPr>
            </w:pPr>
            <w:ins w:id="52" w:author="Marwen MENZLI" w:date="2025-01-09T12:18:00Z">
              <w:r w:rsidRPr="00B60EB8">
                <w:rPr>
                  <w:rFonts w:ascii="Arial" w:hAnsi="Arial" w:cs="Arial"/>
                  <w:sz w:val="32"/>
                  <w:rPrChange w:id="53" w:author="Marwen MENZLI" w:date="2025-01-09T12:18:00Z">
                    <w:rPr>
                      <w:rFonts w:ascii="Arial" w:hAnsi="Arial" w:cs="Arial"/>
                      <w:sz w:val="32"/>
                      <w:highlight w:val="lightGray"/>
                    </w:rPr>
                  </w:rPrChange>
                </w:rPr>
                <w:t>□</w:t>
              </w:r>
              <w:r w:rsidRPr="00B60EB8">
                <w:rPr>
                  <w:rFonts w:ascii="Arial" w:hAnsi="Arial" w:cs="Arial"/>
                  <w:sz w:val="32"/>
                  <w:rPrChange w:id="54" w:author="Marwen MENZLI" w:date="2025-01-09T12:18:00Z">
                    <w:rPr>
                      <w:rFonts w:ascii="Arial" w:hAnsi="Arial" w:cs="Arial"/>
                      <w:sz w:val="32"/>
                      <w:highlight w:val="lightGray"/>
                    </w:rPr>
                  </w:rPrChange>
                </w:rPr>
                <w:t xml:space="preserve"> </w:t>
              </w:r>
            </w:ins>
            <w:r w:rsidR="000016F4" w:rsidRPr="00B60EB8">
              <w:rPr>
                <w:rFonts w:asciiTheme="majorHAnsi" w:hAnsiTheme="majorHAnsi" w:cstheme="majorHAnsi"/>
                <w:b/>
                <w:sz w:val="22"/>
                <w:u w:val="single"/>
                <w:rPrChange w:id="55" w:author="Marwen MENZLI" w:date="2025-01-09T12:18:00Z">
                  <w:rPr>
                    <w:rFonts w:asciiTheme="majorHAnsi" w:hAnsiTheme="majorHAnsi" w:cstheme="majorHAnsi"/>
                    <w:b/>
                    <w:sz w:val="22"/>
                    <w:highlight w:val="lightGray"/>
                    <w:u w:val="single"/>
                  </w:rPr>
                </w:rPrChange>
              </w:rPr>
              <w:t>Lot 3 : : Couverture trois (3) Gouvernorats</w:t>
            </w:r>
            <w:r w:rsidR="00574B82" w:rsidRPr="00B60EB8">
              <w:rPr>
                <w:rFonts w:asciiTheme="majorHAnsi" w:hAnsiTheme="majorHAnsi" w:cstheme="majorHAnsi"/>
                <w:b/>
                <w:sz w:val="22"/>
                <w:u w:val="single"/>
                <w:rPrChange w:id="56" w:author="Marwen MENZLI" w:date="2025-01-09T12:18:00Z">
                  <w:rPr>
                    <w:rFonts w:asciiTheme="majorHAnsi" w:hAnsiTheme="majorHAnsi" w:cstheme="majorHAnsi"/>
                    <w:b/>
                    <w:sz w:val="22"/>
                    <w:highlight w:val="lightGray"/>
                    <w:u w:val="single"/>
                  </w:rPr>
                </w:rPrChange>
              </w:rPr>
              <w:t>]</w:t>
            </w:r>
          </w:p>
        </w:tc>
      </w:tr>
      <w:tr w:rsidR="00574B82" w:rsidRPr="001A0FD7" w14:paraId="1D82898C" w14:textId="77777777" w:rsidTr="00574B82">
        <w:tc>
          <w:tcPr>
            <w:tcW w:w="3708" w:type="dxa"/>
            <w:shd w:val="pct10" w:color="auto" w:fill="FFFFFF"/>
            <w:vAlign w:val="center"/>
          </w:tcPr>
          <w:p w14:paraId="33CE72FB" w14:textId="77777777" w:rsidR="00574B82" w:rsidRPr="001A0FD7" w:rsidRDefault="00574B82" w:rsidP="000016F4">
            <w:pPr>
              <w:spacing w:after="120"/>
              <w:rPr>
                <w:rFonts w:asciiTheme="majorHAnsi" w:hAnsiTheme="majorHAnsi" w:cstheme="majorHAnsi"/>
                <w:sz w:val="22"/>
                <w:szCs w:val="22"/>
              </w:rPr>
            </w:pPr>
            <w:r w:rsidRPr="001A0FD7">
              <w:rPr>
                <w:rFonts w:asciiTheme="majorHAnsi" w:hAnsiTheme="majorHAnsi" w:cstheme="majorHAnsi"/>
                <w:sz w:val="22"/>
              </w:rPr>
              <w:t xml:space="preserve">Lieu(x) de l’action </w:t>
            </w:r>
            <w:r w:rsidRPr="001A0FD7">
              <w:rPr>
                <w:rFonts w:asciiTheme="majorHAnsi" w:hAnsiTheme="majorHAnsi" w:cstheme="majorHAnsi"/>
                <w:sz w:val="22"/>
                <w:highlight w:val="yellow"/>
              </w:rPr>
              <w:t>– indiquez le</w:t>
            </w:r>
            <w:r w:rsidR="000016F4">
              <w:rPr>
                <w:rFonts w:asciiTheme="majorHAnsi" w:hAnsiTheme="majorHAnsi" w:cstheme="majorHAnsi"/>
                <w:sz w:val="22"/>
                <w:highlight w:val="yellow"/>
              </w:rPr>
              <w:t>(</w:t>
            </w:r>
            <w:r w:rsidRPr="001A0FD7">
              <w:rPr>
                <w:rFonts w:asciiTheme="majorHAnsi" w:hAnsiTheme="majorHAnsi" w:cstheme="majorHAnsi"/>
                <w:sz w:val="22"/>
                <w:highlight w:val="yellow"/>
              </w:rPr>
              <w:t>s</w:t>
            </w:r>
            <w:r w:rsidR="000016F4">
              <w:rPr>
                <w:rFonts w:asciiTheme="majorHAnsi" w:hAnsiTheme="majorHAnsi" w:cstheme="majorHAnsi"/>
                <w:sz w:val="22"/>
                <w:highlight w:val="yellow"/>
              </w:rPr>
              <w:t>)</w:t>
            </w:r>
            <w:r w:rsidRPr="001A0FD7">
              <w:rPr>
                <w:rFonts w:asciiTheme="majorHAnsi" w:hAnsiTheme="majorHAnsi" w:cstheme="majorHAnsi"/>
                <w:sz w:val="22"/>
                <w:highlight w:val="yellow"/>
              </w:rPr>
              <w:t xml:space="preserve"> </w:t>
            </w:r>
            <w:r w:rsidR="000016F4">
              <w:rPr>
                <w:rFonts w:asciiTheme="majorHAnsi" w:hAnsiTheme="majorHAnsi" w:cstheme="majorHAnsi"/>
                <w:sz w:val="22"/>
                <w:highlight w:val="yellow"/>
              </w:rPr>
              <w:t>gouvernorat(s)</w:t>
            </w:r>
            <w:r w:rsidRPr="001A0FD7">
              <w:rPr>
                <w:rFonts w:asciiTheme="majorHAnsi" w:hAnsiTheme="majorHAnsi" w:cstheme="majorHAnsi"/>
                <w:sz w:val="22"/>
                <w:highlight w:val="yellow"/>
              </w:rPr>
              <w:t xml:space="preserve"> qui bénéficier</w:t>
            </w:r>
            <w:r w:rsidR="000016F4">
              <w:rPr>
                <w:rFonts w:asciiTheme="majorHAnsi" w:hAnsiTheme="majorHAnsi" w:cstheme="majorHAnsi"/>
                <w:sz w:val="22"/>
                <w:highlight w:val="yellow"/>
              </w:rPr>
              <w:t>a(</w:t>
            </w:r>
            <w:r w:rsidRPr="001A0FD7">
              <w:rPr>
                <w:rFonts w:asciiTheme="majorHAnsi" w:hAnsiTheme="majorHAnsi" w:cstheme="majorHAnsi"/>
                <w:sz w:val="22"/>
                <w:highlight w:val="yellow"/>
              </w:rPr>
              <w:t>ont</w:t>
            </w:r>
            <w:r w:rsidR="000016F4">
              <w:rPr>
                <w:rFonts w:asciiTheme="majorHAnsi" w:hAnsiTheme="majorHAnsi" w:cstheme="majorHAnsi"/>
                <w:sz w:val="22"/>
                <w:highlight w:val="yellow"/>
              </w:rPr>
              <w:t>)</w:t>
            </w:r>
            <w:r w:rsidRPr="001A0FD7">
              <w:rPr>
                <w:rFonts w:asciiTheme="majorHAnsi" w:hAnsiTheme="majorHAnsi" w:cstheme="majorHAnsi"/>
                <w:sz w:val="22"/>
                <w:highlight w:val="yellow"/>
              </w:rPr>
              <w:t xml:space="preserve"> de l’action</w:t>
            </w:r>
          </w:p>
        </w:tc>
        <w:tc>
          <w:tcPr>
            <w:tcW w:w="5648" w:type="dxa"/>
          </w:tcPr>
          <w:p w14:paraId="121DD50A"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7F7BD38E" w14:textId="77777777" w:rsidTr="00574B82">
        <w:tc>
          <w:tcPr>
            <w:tcW w:w="3708" w:type="dxa"/>
            <w:shd w:val="pct10" w:color="auto" w:fill="FFFFFF"/>
            <w:vAlign w:val="center"/>
          </w:tcPr>
          <w:p w14:paraId="33E37A14"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Durée totale de l’action (mois)</w:t>
            </w:r>
          </w:p>
        </w:tc>
        <w:tc>
          <w:tcPr>
            <w:tcW w:w="5648" w:type="dxa"/>
          </w:tcPr>
          <w:p w14:paraId="38CF3047"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1E0E28F2" w14:textId="77777777" w:rsidTr="00574B82">
        <w:tc>
          <w:tcPr>
            <w:tcW w:w="3708" w:type="dxa"/>
            <w:shd w:val="pct10" w:color="auto" w:fill="FFFFFF"/>
            <w:vAlign w:val="center"/>
          </w:tcPr>
          <w:p w14:paraId="4C6FDE87"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pacing w:val="-2"/>
                <w:sz w:val="22"/>
              </w:rPr>
              <w:t>Contribution demandée à Expertise France (montant)</w:t>
            </w:r>
          </w:p>
        </w:tc>
        <w:tc>
          <w:tcPr>
            <w:tcW w:w="5648" w:type="dxa"/>
          </w:tcPr>
          <w:p w14:paraId="7AB8C944" w14:textId="77777777" w:rsidR="00574B82" w:rsidRPr="001A0FD7" w:rsidRDefault="00574B82" w:rsidP="00574B82">
            <w:pPr>
              <w:spacing w:before="120" w:after="120"/>
              <w:jc w:val="both"/>
              <w:rPr>
                <w:rFonts w:asciiTheme="majorHAnsi" w:hAnsiTheme="majorHAnsi" w:cstheme="majorHAnsi"/>
                <w:sz w:val="22"/>
                <w:szCs w:val="22"/>
              </w:rPr>
            </w:pPr>
            <w:r w:rsidRPr="001A0FD7">
              <w:rPr>
                <w:rFonts w:asciiTheme="majorHAnsi" w:hAnsiTheme="majorHAnsi" w:cstheme="majorHAnsi"/>
                <w:sz w:val="22"/>
              </w:rPr>
              <w:t>[</w:t>
            </w:r>
            <w:r w:rsidRPr="001A0FD7">
              <w:rPr>
                <w:rFonts w:asciiTheme="majorHAnsi" w:hAnsiTheme="majorHAnsi" w:cstheme="majorHAnsi"/>
                <w:sz w:val="22"/>
                <w:highlight w:val="lightGray"/>
              </w:rPr>
              <w:t>&lt;EUR</w:t>
            </w:r>
            <w:r w:rsidRPr="001A0FD7">
              <w:rPr>
                <w:rFonts w:asciiTheme="majorHAnsi" w:hAnsiTheme="majorHAnsi" w:cstheme="majorHAnsi"/>
                <w:sz w:val="22"/>
              </w:rPr>
              <w:t xml:space="preserve"> ] </w:t>
            </w:r>
          </w:p>
        </w:tc>
      </w:tr>
      <w:tr w:rsidR="00574B82" w:rsidRPr="001A0FD7" w14:paraId="76C429D5" w14:textId="77777777" w:rsidTr="00574B82">
        <w:tc>
          <w:tcPr>
            <w:tcW w:w="3708" w:type="dxa"/>
            <w:shd w:val="pct10" w:color="auto" w:fill="FFFFFF"/>
          </w:tcPr>
          <w:p w14:paraId="20458D7B"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pacing w:val="-2"/>
                <w:sz w:val="22"/>
              </w:rPr>
              <w:t>Contribution demandée à Expertise France en pourcentage du montant total des coûts éligibles de l’action (indicatif)</w:t>
            </w:r>
            <w:r w:rsidRPr="001A0FD7">
              <w:rPr>
                <w:rStyle w:val="Appelnotedebasdep"/>
                <w:rFonts w:asciiTheme="majorHAnsi" w:hAnsiTheme="majorHAnsi" w:cstheme="majorHAnsi"/>
              </w:rPr>
              <w:footnoteReference w:id="2"/>
            </w:r>
          </w:p>
        </w:tc>
        <w:tc>
          <w:tcPr>
            <w:tcW w:w="5648" w:type="dxa"/>
          </w:tcPr>
          <w:p w14:paraId="275158B0" w14:textId="77777777" w:rsidR="00574B82" w:rsidRPr="001A0FD7" w:rsidRDefault="00574B82" w:rsidP="00574B82">
            <w:pPr>
              <w:spacing w:before="120" w:after="120"/>
              <w:jc w:val="both"/>
              <w:rPr>
                <w:rFonts w:asciiTheme="majorHAnsi" w:hAnsiTheme="majorHAnsi" w:cstheme="majorHAnsi"/>
                <w:sz w:val="22"/>
                <w:szCs w:val="22"/>
              </w:rPr>
            </w:pPr>
            <w:r w:rsidRPr="001A0FD7">
              <w:rPr>
                <w:rFonts w:asciiTheme="majorHAnsi" w:hAnsiTheme="majorHAnsi" w:cstheme="majorHAnsi"/>
                <w:sz w:val="22"/>
              </w:rPr>
              <w:t xml:space="preserve">% </w:t>
            </w:r>
          </w:p>
        </w:tc>
      </w:tr>
      <w:tr w:rsidR="00574B82" w:rsidRPr="001A0FD7" w14:paraId="6C5176FE" w14:textId="77777777" w:rsidTr="00574B82">
        <w:tc>
          <w:tcPr>
            <w:tcW w:w="3708" w:type="dxa"/>
            <w:shd w:val="pct10" w:color="auto" w:fill="FFFFFF"/>
          </w:tcPr>
          <w:p w14:paraId="5E85BEAC" w14:textId="77777777" w:rsidR="00574B82" w:rsidRPr="001A0FD7" w:rsidRDefault="00574B82" w:rsidP="00574B82">
            <w:pPr>
              <w:spacing w:after="120"/>
              <w:rPr>
                <w:rFonts w:asciiTheme="majorHAnsi" w:hAnsiTheme="majorHAnsi" w:cstheme="majorHAnsi"/>
                <w:spacing w:val="-2"/>
                <w:sz w:val="22"/>
                <w:szCs w:val="22"/>
              </w:rPr>
            </w:pPr>
            <w:r w:rsidRPr="001A0FD7">
              <w:rPr>
                <w:rFonts w:asciiTheme="majorHAnsi" w:hAnsiTheme="majorHAnsi" w:cstheme="majorHAnsi"/>
                <w:spacing w:val="-2"/>
                <w:sz w:val="22"/>
              </w:rPr>
              <w:t>Budget total indicatif</w:t>
            </w:r>
          </w:p>
        </w:tc>
        <w:tc>
          <w:tcPr>
            <w:tcW w:w="5648" w:type="dxa"/>
          </w:tcPr>
          <w:p w14:paraId="4BF0B4B6" w14:textId="77777777" w:rsidR="00574B82" w:rsidRPr="001A0FD7" w:rsidRDefault="00574B82" w:rsidP="00574B82">
            <w:pPr>
              <w:spacing w:before="120" w:after="120"/>
              <w:jc w:val="both"/>
              <w:rPr>
                <w:rFonts w:asciiTheme="majorHAnsi" w:hAnsiTheme="majorHAnsi" w:cstheme="majorHAnsi"/>
                <w:sz w:val="22"/>
                <w:szCs w:val="22"/>
              </w:rPr>
            </w:pPr>
            <w:r w:rsidRPr="001A0FD7">
              <w:rPr>
                <w:rFonts w:asciiTheme="majorHAnsi" w:hAnsiTheme="majorHAnsi" w:cstheme="majorHAnsi"/>
                <w:spacing w:val="-2"/>
                <w:sz w:val="22"/>
              </w:rPr>
              <w:t>&lt;EUR&gt;</w:t>
            </w:r>
          </w:p>
        </w:tc>
      </w:tr>
      <w:tr w:rsidR="00574B82" w:rsidRPr="001A0FD7" w14:paraId="3FAD7BC6" w14:textId="77777777" w:rsidTr="00574B82">
        <w:tc>
          <w:tcPr>
            <w:tcW w:w="3708" w:type="dxa"/>
            <w:shd w:val="pct10" w:color="auto" w:fill="FFFFFF"/>
          </w:tcPr>
          <w:p w14:paraId="0C4ED60D"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 xml:space="preserve">Objectifs de </w:t>
            </w:r>
            <w:commentRangeStart w:id="57"/>
            <w:r w:rsidRPr="001A0FD7">
              <w:rPr>
                <w:rFonts w:asciiTheme="majorHAnsi" w:hAnsiTheme="majorHAnsi" w:cstheme="majorHAnsi"/>
                <w:sz w:val="22"/>
              </w:rPr>
              <w:t>l’action</w:t>
            </w:r>
            <w:commentRangeEnd w:id="57"/>
            <w:r w:rsidR="00E72266">
              <w:rPr>
                <w:rStyle w:val="Marquedecommentaire"/>
              </w:rPr>
              <w:commentReference w:id="57"/>
            </w:r>
          </w:p>
        </w:tc>
        <w:tc>
          <w:tcPr>
            <w:tcW w:w="5648" w:type="dxa"/>
          </w:tcPr>
          <w:p w14:paraId="47767A3A" w14:textId="77777777"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sz w:val="22"/>
              </w:rPr>
              <w:t>&lt;</w:t>
            </w:r>
            <w:r w:rsidRPr="001A0FD7">
              <w:rPr>
                <w:rFonts w:asciiTheme="majorHAnsi" w:hAnsiTheme="majorHAnsi" w:cstheme="majorHAnsi"/>
                <w:sz w:val="22"/>
                <w:highlight w:val="yellow"/>
              </w:rPr>
              <w:t>Objectif global (impact)&gt;</w:t>
            </w:r>
          </w:p>
          <w:p w14:paraId="273BE42E" w14:textId="77777777"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sz w:val="22"/>
              </w:rPr>
              <w:t>&lt;</w:t>
            </w:r>
            <w:r w:rsidRPr="001A0FD7">
              <w:rPr>
                <w:rFonts w:asciiTheme="majorHAnsi" w:hAnsiTheme="majorHAnsi" w:cstheme="majorHAnsi"/>
                <w:sz w:val="22"/>
                <w:highlight w:val="yellow"/>
              </w:rPr>
              <w:t>Objectif(s) spécifique(s) (effets directs)&gt;</w:t>
            </w:r>
          </w:p>
        </w:tc>
      </w:tr>
      <w:tr w:rsidR="00574B82" w:rsidRPr="001A0FD7" w14:paraId="2AA702CA" w14:textId="77777777" w:rsidTr="00574B82">
        <w:tc>
          <w:tcPr>
            <w:tcW w:w="3708" w:type="dxa"/>
            <w:shd w:val="pct10" w:color="auto" w:fill="FFFFFF"/>
          </w:tcPr>
          <w:p w14:paraId="7D722435"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Groupe(s) cible(s)</w:t>
            </w:r>
            <w:r w:rsidRPr="001A0FD7">
              <w:rPr>
                <w:rStyle w:val="Appelnotedebasdep"/>
                <w:rFonts w:asciiTheme="majorHAnsi" w:hAnsiTheme="majorHAnsi" w:cstheme="majorHAnsi"/>
              </w:rPr>
              <w:footnoteReference w:id="3"/>
            </w:r>
          </w:p>
        </w:tc>
        <w:tc>
          <w:tcPr>
            <w:tcW w:w="5648" w:type="dxa"/>
          </w:tcPr>
          <w:p w14:paraId="1EE3F7D2"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44C20943" w14:textId="77777777" w:rsidTr="00574B82">
        <w:tc>
          <w:tcPr>
            <w:tcW w:w="3708" w:type="dxa"/>
            <w:shd w:val="pct10" w:color="auto" w:fill="FFFFFF"/>
          </w:tcPr>
          <w:p w14:paraId="6422CE81"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Bénéficiaires finaux</w:t>
            </w:r>
            <w:r w:rsidRPr="001A0FD7">
              <w:rPr>
                <w:rStyle w:val="Appelnotedebasdep"/>
                <w:rFonts w:asciiTheme="majorHAnsi" w:hAnsiTheme="majorHAnsi" w:cstheme="majorHAnsi"/>
              </w:rPr>
              <w:footnoteReference w:id="4"/>
            </w:r>
          </w:p>
        </w:tc>
        <w:tc>
          <w:tcPr>
            <w:tcW w:w="5648" w:type="dxa"/>
          </w:tcPr>
          <w:p w14:paraId="265923E0"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55C38B27" w14:textId="77777777" w:rsidTr="00574B82">
        <w:tc>
          <w:tcPr>
            <w:tcW w:w="3708" w:type="dxa"/>
            <w:shd w:val="pct10" w:color="auto" w:fill="FFFFFF"/>
          </w:tcPr>
          <w:p w14:paraId="62EA34B7"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Produits escomptés</w:t>
            </w:r>
          </w:p>
        </w:tc>
        <w:tc>
          <w:tcPr>
            <w:tcW w:w="5648" w:type="dxa"/>
          </w:tcPr>
          <w:p w14:paraId="4DF54777"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1F2A1C2F" w14:textId="77777777" w:rsidTr="00574B82">
        <w:tc>
          <w:tcPr>
            <w:tcW w:w="3708" w:type="dxa"/>
            <w:shd w:val="pct10" w:color="auto" w:fill="FFFFFF"/>
          </w:tcPr>
          <w:p w14:paraId="49BE38B9"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Principales activités</w:t>
            </w:r>
          </w:p>
        </w:tc>
        <w:tc>
          <w:tcPr>
            <w:tcW w:w="5648" w:type="dxa"/>
          </w:tcPr>
          <w:p w14:paraId="2192FE14" w14:textId="77777777" w:rsidR="00574B82" w:rsidRPr="001A0FD7" w:rsidRDefault="00574B82" w:rsidP="00574B82">
            <w:pPr>
              <w:spacing w:after="120"/>
              <w:jc w:val="both"/>
              <w:rPr>
                <w:rFonts w:asciiTheme="majorHAnsi" w:hAnsiTheme="majorHAnsi" w:cstheme="majorHAnsi"/>
                <w:sz w:val="22"/>
                <w:szCs w:val="22"/>
              </w:rPr>
            </w:pPr>
          </w:p>
        </w:tc>
      </w:tr>
    </w:tbl>
    <w:p w14:paraId="2D880587" w14:textId="77777777" w:rsidR="005C69B1" w:rsidRPr="001A0FD7" w:rsidRDefault="005C69B1" w:rsidP="00BD0383">
      <w:pPr>
        <w:rPr>
          <w:rFonts w:asciiTheme="majorHAnsi" w:hAnsiTheme="majorHAnsi" w:cstheme="majorHAnsi"/>
        </w:rPr>
      </w:pPr>
      <w:bookmarkStart w:id="58" w:name="_Toc511744526"/>
      <w:bookmarkStart w:id="59" w:name="_Toc528749567"/>
    </w:p>
    <w:p w14:paraId="5648C656" w14:textId="77777777" w:rsidR="00784590" w:rsidRDefault="00784590">
      <w:pPr>
        <w:rPr>
          <w:rFonts w:asciiTheme="majorHAnsi" w:hAnsiTheme="majorHAnsi" w:cstheme="majorHAnsi"/>
          <w:b/>
          <w:smallCaps/>
          <w:sz w:val="28"/>
          <w:szCs w:val="28"/>
        </w:rPr>
      </w:pPr>
      <w:r>
        <w:rPr>
          <w:rFonts w:asciiTheme="majorHAnsi" w:hAnsiTheme="majorHAnsi" w:cstheme="majorHAnsi"/>
        </w:rPr>
        <w:br w:type="page"/>
      </w:r>
    </w:p>
    <w:p w14:paraId="40EDB738" w14:textId="77777777" w:rsidR="00574B82" w:rsidRPr="001A0FD7" w:rsidRDefault="00337025" w:rsidP="00337025">
      <w:pPr>
        <w:pStyle w:val="Titre3"/>
        <w:rPr>
          <w:rFonts w:asciiTheme="majorHAnsi" w:hAnsiTheme="majorHAnsi" w:cstheme="majorHAnsi"/>
        </w:rPr>
      </w:pPr>
      <w:r w:rsidRPr="001A0FD7">
        <w:rPr>
          <w:rFonts w:asciiTheme="majorHAnsi" w:hAnsiTheme="majorHAnsi" w:cstheme="majorHAnsi"/>
        </w:rPr>
        <w:lastRenderedPageBreak/>
        <w:t xml:space="preserve">1.2 </w:t>
      </w:r>
      <w:r w:rsidR="00574B82" w:rsidRPr="001A0FD7">
        <w:rPr>
          <w:rFonts w:asciiTheme="majorHAnsi" w:hAnsiTheme="majorHAnsi" w:cstheme="majorHAnsi"/>
        </w:rPr>
        <w:t>Description de l’action (maximum 2 pages)</w:t>
      </w:r>
      <w:bookmarkEnd w:id="58"/>
      <w:bookmarkEnd w:id="59"/>
    </w:p>
    <w:p w14:paraId="7A9AC159" w14:textId="77777777" w:rsidR="00574B82" w:rsidRPr="001A0FD7" w:rsidRDefault="00574B82" w:rsidP="00574B82">
      <w:pPr>
        <w:spacing w:before="120"/>
        <w:jc w:val="both"/>
        <w:rPr>
          <w:rFonts w:asciiTheme="majorHAnsi" w:hAnsiTheme="majorHAnsi" w:cstheme="majorHAnsi"/>
          <w:b/>
          <w:i/>
          <w:sz w:val="22"/>
          <w:szCs w:val="22"/>
        </w:rPr>
      </w:pPr>
      <w:r w:rsidRPr="001A0FD7">
        <w:rPr>
          <w:rFonts w:asciiTheme="majorHAnsi" w:hAnsiTheme="majorHAnsi" w:cstheme="majorHAnsi"/>
          <w:i/>
          <w:sz w:val="22"/>
        </w:rPr>
        <w:t>Veuillez fournir toutes les informations suivantes :</w:t>
      </w:r>
    </w:p>
    <w:p w14:paraId="1DF863A7"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Exposez le contexte dans lequel s’inscrit la préparation de l’action, en particulier le contexte sectoriel/national/régional (y compris les principaux défis). Mentionnez toute analyse/étude spécifique réalisée pour étayer la conception de l’action (analyse du contexte).</w:t>
      </w:r>
    </w:p>
    <w:p w14:paraId="5D13BBEF"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Expliquez les objectifs de l’action indiqués dans le tableau figurant à la section 1.1.</w:t>
      </w:r>
    </w:p>
    <w:p w14:paraId="591D977D"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Décrivez les principaux groupes de parties prenantes, leur attitude vis-à-vis de l’action et les éventuelles consultations qui ont eu lieu.</w:t>
      </w:r>
    </w:p>
    <w:p w14:paraId="5F49842E"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Exposez brièvement la logique d’intervention dans la laquelle s’inscrit l’action, en indiquant les produits, les effets directs et l’impact escomptés et en mettant en évidence les principaux risques et hypothèses liés à leur réalisation.</w:t>
      </w:r>
    </w:p>
    <w:p w14:paraId="2260B686"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 xml:space="preserve">Présentez brièvement le type d’activités proposées, en décrivant les liens/rapports entre les groupes d’activités. </w:t>
      </w:r>
    </w:p>
    <w:p w14:paraId="7346F60A"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Expliquez de quelle manière l'action intègrera les questions transversales pertinentes telles que la promotion des droits de l’homme</w:t>
      </w:r>
      <w:r w:rsidRPr="001A0FD7">
        <w:rPr>
          <w:rStyle w:val="Appelnotedebasdep"/>
          <w:rFonts w:asciiTheme="majorHAnsi" w:hAnsiTheme="majorHAnsi" w:cstheme="majorHAnsi"/>
          <w:i/>
        </w:rPr>
        <w:footnoteReference w:id="5"/>
      </w:r>
      <w:r w:rsidRPr="001A0FD7">
        <w:rPr>
          <w:rFonts w:asciiTheme="majorHAnsi" w:hAnsiTheme="majorHAnsi" w:cstheme="majorHAnsi"/>
          <w:i/>
          <w:sz w:val="22"/>
        </w:rPr>
        <w:t>, l’égalité entre les hommes et les femmes</w:t>
      </w:r>
      <w:r w:rsidRPr="001A0FD7">
        <w:rPr>
          <w:rStyle w:val="Appelnotedebasdep"/>
          <w:rFonts w:asciiTheme="majorHAnsi" w:hAnsiTheme="majorHAnsi" w:cstheme="majorHAnsi"/>
          <w:i/>
        </w:rPr>
        <w:footnoteReference w:id="6"/>
      </w:r>
      <w:r w:rsidRPr="001A0FD7">
        <w:rPr>
          <w:rFonts w:asciiTheme="majorHAnsi" w:hAnsiTheme="majorHAnsi" w:cstheme="majorHAnsi"/>
          <w:i/>
          <w:sz w:val="22"/>
        </w:rPr>
        <w:t>, la démocratie, la bonne gouvernance, l’aide à la jeunesse, les droits des enfants et les peuples autochtones, la durabilité environnementale</w:t>
      </w:r>
      <w:r w:rsidRPr="001A0FD7">
        <w:rPr>
          <w:rStyle w:val="Appelnotedebasdep"/>
          <w:rFonts w:asciiTheme="majorHAnsi" w:hAnsiTheme="majorHAnsi" w:cstheme="majorHAnsi"/>
          <w:i/>
        </w:rPr>
        <w:footnoteReference w:id="7"/>
      </w:r>
      <w:r w:rsidRPr="001A0FD7">
        <w:rPr>
          <w:rFonts w:asciiTheme="majorHAnsi" w:hAnsiTheme="majorHAnsi" w:cstheme="majorHAnsi"/>
          <w:i/>
          <w:sz w:val="22"/>
        </w:rPr>
        <w:t xml:space="preserve"> et la lutte contre le VIH/SIDA (en cas de forte prévalence dans le pays/la région cible).</w:t>
      </w:r>
    </w:p>
    <w:p w14:paraId="0459C2CA"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Donnez un aperçu du calendrier indicatif de l’action accompagné d’une description des facteurs spécifiques qui ont été pris en compte.</w:t>
      </w:r>
    </w:p>
    <w:p w14:paraId="02927B41" w14:textId="77777777" w:rsidR="00FA578A" w:rsidRPr="001A0FD7" w:rsidRDefault="00FA578A" w:rsidP="00FA578A">
      <w:pPr>
        <w:tabs>
          <w:tab w:val="left" w:pos="567"/>
        </w:tabs>
        <w:spacing w:before="120"/>
        <w:ind w:left="567"/>
        <w:jc w:val="both"/>
        <w:rPr>
          <w:rFonts w:asciiTheme="majorHAnsi" w:hAnsiTheme="majorHAnsi" w:cstheme="majorHAnsi"/>
          <w:i/>
          <w:sz w:val="22"/>
          <w:szCs w:val="22"/>
        </w:rPr>
      </w:pPr>
    </w:p>
    <w:p w14:paraId="488F251C" w14:textId="77777777" w:rsidR="005C69B1" w:rsidRPr="001A0FD7" w:rsidRDefault="005C69B1" w:rsidP="00FA578A">
      <w:pPr>
        <w:tabs>
          <w:tab w:val="left" w:pos="567"/>
        </w:tabs>
        <w:spacing w:before="120"/>
        <w:ind w:left="567"/>
        <w:jc w:val="both"/>
        <w:rPr>
          <w:rFonts w:asciiTheme="majorHAnsi" w:hAnsiTheme="majorHAnsi" w:cstheme="majorHAnsi"/>
          <w:sz w:val="22"/>
          <w:szCs w:val="22"/>
        </w:rPr>
      </w:pPr>
    </w:p>
    <w:p w14:paraId="368F7B5E" w14:textId="77777777" w:rsidR="00784590" w:rsidRDefault="00784590">
      <w:pPr>
        <w:rPr>
          <w:rFonts w:asciiTheme="majorHAnsi" w:hAnsiTheme="majorHAnsi" w:cstheme="majorHAnsi"/>
          <w:b/>
          <w:smallCaps/>
          <w:sz w:val="28"/>
          <w:szCs w:val="28"/>
        </w:rPr>
      </w:pPr>
      <w:bookmarkStart w:id="60" w:name="_Toc511744527"/>
      <w:bookmarkStart w:id="61" w:name="_Toc528749568"/>
      <w:r>
        <w:rPr>
          <w:rFonts w:asciiTheme="majorHAnsi" w:hAnsiTheme="majorHAnsi" w:cstheme="majorHAnsi"/>
        </w:rPr>
        <w:br w:type="page"/>
      </w:r>
    </w:p>
    <w:p w14:paraId="397C879C" w14:textId="77777777" w:rsidR="00574B82" w:rsidRPr="001A0FD7" w:rsidRDefault="00F8029E" w:rsidP="00F8029E">
      <w:pPr>
        <w:pStyle w:val="Titre3"/>
        <w:rPr>
          <w:rFonts w:asciiTheme="majorHAnsi" w:hAnsiTheme="majorHAnsi" w:cstheme="majorHAnsi"/>
        </w:rPr>
      </w:pPr>
      <w:r w:rsidRPr="001A0FD7">
        <w:rPr>
          <w:rFonts w:asciiTheme="majorHAnsi" w:hAnsiTheme="majorHAnsi" w:cstheme="majorHAnsi"/>
        </w:rPr>
        <w:lastRenderedPageBreak/>
        <w:t xml:space="preserve">1.3 </w:t>
      </w:r>
      <w:r w:rsidR="00574B82" w:rsidRPr="001A0FD7">
        <w:rPr>
          <w:rFonts w:asciiTheme="majorHAnsi" w:hAnsiTheme="majorHAnsi" w:cstheme="majorHAnsi"/>
        </w:rPr>
        <w:t>Pertinence de l’action (maximum 3 pages)</w:t>
      </w:r>
      <w:bookmarkEnd w:id="60"/>
      <w:bookmarkEnd w:id="61"/>
    </w:p>
    <w:p w14:paraId="796B49EE" w14:textId="77777777" w:rsidR="00574B82" w:rsidRPr="001A0FD7" w:rsidRDefault="00F8029E" w:rsidP="00BE65FF">
      <w:pPr>
        <w:pStyle w:val="Titre4"/>
        <w:rPr>
          <w:rFonts w:asciiTheme="majorHAnsi" w:hAnsiTheme="majorHAnsi" w:cstheme="majorHAnsi"/>
        </w:rPr>
      </w:pPr>
      <w:r w:rsidRPr="001A0FD7">
        <w:rPr>
          <w:rFonts w:asciiTheme="majorHAnsi" w:hAnsiTheme="majorHAnsi" w:cstheme="majorHAnsi"/>
        </w:rPr>
        <w:t xml:space="preserve">1.3.1 </w:t>
      </w:r>
      <w:r w:rsidR="00574B82" w:rsidRPr="001A0FD7">
        <w:rPr>
          <w:rFonts w:asciiTheme="majorHAnsi" w:hAnsiTheme="majorHAnsi" w:cstheme="majorHAnsi"/>
        </w:rPr>
        <w:t>Pertinence par rapport aux objectifs/secteurs/thèmes/priorités spécifiques de l’</w:t>
      </w:r>
      <w:r w:rsidRPr="001A0FD7">
        <w:rPr>
          <w:rFonts w:asciiTheme="majorHAnsi" w:hAnsiTheme="majorHAnsi" w:cstheme="majorHAnsi"/>
        </w:rPr>
        <w:t>appel à projets</w:t>
      </w:r>
    </w:p>
    <w:p w14:paraId="24001CA2" w14:textId="77777777" w:rsidR="00574B82" w:rsidRPr="001A0FD7" w:rsidRDefault="00574B82" w:rsidP="00574B82">
      <w:pPr>
        <w:spacing w:before="120"/>
        <w:jc w:val="both"/>
        <w:rPr>
          <w:rFonts w:asciiTheme="majorHAnsi" w:hAnsiTheme="majorHAnsi" w:cstheme="majorHAnsi"/>
          <w:i/>
          <w:sz w:val="22"/>
          <w:szCs w:val="22"/>
        </w:rPr>
      </w:pPr>
      <w:r w:rsidRPr="001A0FD7">
        <w:rPr>
          <w:rFonts w:asciiTheme="majorHAnsi" w:hAnsiTheme="majorHAnsi" w:cstheme="majorHAnsi"/>
          <w:i/>
          <w:sz w:val="22"/>
        </w:rPr>
        <w:t>Veuillez fournir toutes les informations suivantes :</w:t>
      </w:r>
    </w:p>
    <w:p w14:paraId="33573F5B" w14:textId="77777777" w:rsidR="00574B82" w:rsidRPr="001A0FD7"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rPr>
      </w:pPr>
      <w:r w:rsidRPr="001A0FD7">
        <w:rPr>
          <w:rFonts w:asciiTheme="majorHAnsi" w:hAnsiTheme="majorHAnsi" w:cstheme="majorHAnsi"/>
          <w:i/>
          <w:sz w:val="22"/>
        </w:rPr>
        <w:t>Décrivez la pertinence de l’action par rapport aux objectifs et priorités de l’</w:t>
      </w:r>
      <w:r w:rsidR="00F8029E" w:rsidRPr="001A0FD7">
        <w:rPr>
          <w:rFonts w:asciiTheme="majorHAnsi" w:hAnsiTheme="majorHAnsi" w:cstheme="majorHAnsi"/>
          <w:i/>
          <w:sz w:val="22"/>
        </w:rPr>
        <w:t>appel à projets</w:t>
      </w:r>
      <w:r w:rsidRPr="001A0FD7">
        <w:rPr>
          <w:rFonts w:asciiTheme="majorHAnsi" w:hAnsiTheme="majorHAnsi" w:cstheme="majorHAnsi"/>
          <w:i/>
          <w:sz w:val="22"/>
        </w:rPr>
        <w:t xml:space="preserve"> ;</w:t>
      </w:r>
    </w:p>
    <w:p w14:paraId="35264AFE" w14:textId="77777777" w:rsidR="00574B82" w:rsidRPr="001A0FD7"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rPr>
      </w:pPr>
      <w:r w:rsidRPr="001A0FD7">
        <w:rPr>
          <w:rFonts w:asciiTheme="majorHAnsi" w:hAnsiTheme="majorHAnsi" w:cstheme="majorHAnsi"/>
          <w:i/>
          <w:sz w:val="22"/>
        </w:rPr>
        <w:t>Décrivez la pertinence de l’action par rapport aux sous-thèmes/secteurs/domaines spécifiques et aux autres exigences spécifiques indiqués dans le Règlement d’Appel à Projets</w:t>
      </w:r>
      <w:r w:rsidR="00F8029E" w:rsidRPr="001A0FD7">
        <w:rPr>
          <w:rFonts w:asciiTheme="majorHAnsi" w:hAnsiTheme="majorHAnsi" w:cstheme="majorHAnsi"/>
          <w:i/>
          <w:sz w:val="22"/>
        </w:rPr>
        <w:t xml:space="preserve"> </w:t>
      </w:r>
      <w:r w:rsidRPr="001A0FD7">
        <w:rPr>
          <w:rFonts w:asciiTheme="majorHAnsi" w:hAnsiTheme="majorHAnsi" w:cstheme="majorHAnsi"/>
          <w:i/>
          <w:sz w:val="22"/>
        </w:rPr>
        <w:t>, par exemple l’appropriation locale, etc.</w:t>
      </w:r>
    </w:p>
    <w:p w14:paraId="1917D050" w14:textId="77777777" w:rsidR="00574B82" w:rsidRPr="001A0FD7"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rPr>
      </w:pPr>
      <w:r w:rsidRPr="001A0FD7">
        <w:rPr>
          <w:rFonts w:asciiTheme="majorHAnsi" w:hAnsiTheme="majorHAnsi" w:cstheme="majorHAnsi"/>
          <w:i/>
          <w:sz w:val="22"/>
        </w:rPr>
        <w:t>Décrivez quels résultats escomptés mentionnés dans le Règlement d’Appel à Projets</w:t>
      </w:r>
      <w:r w:rsidR="00F8029E" w:rsidRPr="001A0FD7">
        <w:rPr>
          <w:rFonts w:asciiTheme="majorHAnsi" w:hAnsiTheme="majorHAnsi" w:cstheme="majorHAnsi"/>
          <w:i/>
          <w:sz w:val="22"/>
        </w:rPr>
        <w:t xml:space="preserve"> </w:t>
      </w:r>
      <w:r w:rsidRPr="001A0FD7">
        <w:rPr>
          <w:rFonts w:asciiTheme="majorHAnsi" w:hAnsiTheme="majorHAnsi" w:cstheme="majorHAnsi"/>
          <w:i/>
          <w:sz w:val="22"/>
        </w:rPr>
        <w:t>seront pris en compte.</w:t>
      </w:r>
    </w:p>
    <w:p w14:paraId="419F3EF7" w14:textId="77777777" w:rsidR="005C69B1" w:rsidRPr="001A0FD7" w:rsidRDefault="005C69B1" w:rsidP="00BD0383">
      <w:pPr>
        <w:tabs>
          <w:tab w:val="left" w:pos="567"/>
        </w:tabs>
        <w:spacing w:before="120"/>
        <w:ind w:left="567"/>
        <w:jc w:val="both"/>
        <w:rPr>
          <w:rFonts w:asciiTheme="majorHAnsi" w:hAnsiTheme="majorHAnsi" w:cstheme="majorHAnsi"/>
          <w:sz w:val="22"/>
          <w:szCs w:val="22"/>
        </w:rPr>
      </w:pPr>
    </w:p>
    <w:p w14:paraId="153F6286" w14:textId="77777777" w:rsidR="00574B82" w:rsidRPr="001A0FD7" w:rsidRDefault="00F8029E" w:rsidP="00BE65FF">
      <w:pPr>
        <w:pStyle w:val="Titre4"/>
        <w:rPr>
          <w:rFonts w:asciiTheme="majorHAnsi" w:hAnsiTheme="majorHAnsi" w:cstheme="majorHAnsi"/>
        </w:rPr>
      </w:pPr>
      <w:r w:rsidRPr="001A0FD7">
        <w:rPr>
          <w:rFonts w:asciiTheme="majorHAnsi" w:hAnsiTheme="majorHAnsi" w:cstheme="majorHAnsi"/>
        </w:rPr>
        <w:t xml:space="preserve">1.3.2 </w:t>
      </w:r>
      <w:r w:rsidR="00574B82" w:rsidRPr="001A0FD7">
        <w:rPr>
          <w:rFonts w:asciiTheme="majorHAnsi" w:hAnsiTheme="majorHAnsi" w:cstheme="majorHAnsi"/>
        </w:rPr>
        <w:t>Pertinence par rapport aux besoins et contraintes spécifiques du/des pays, région(s) cible(s) et/ou des secteurs concernés (y compris les synergies avec d’autres initiatives en matière de développement et l’absence de double emploi)</w:t>
      </w:r>
    </w:p>
    <w:p w14:paraId="3BB36B86" w14:textId="77777777" w:rsidR="00574B82" w:rsidRPr="001A0FD7" w:rsidRDefault="00574B82" w:rsidP="00574B82">
      <w:pPr>
        <w:spacing w:before="120"/>
        <w:jc w:val="both"/>
        <w:rPr>
          <w:rFonts w:asciiTheme="majorHAnsi" w:hAnsiTheme="majorHAnsi" w:cstheme="majorHAnsi"/>
          <w:i/>
          <w:sz w:val="22"/>
          <w:szCs w:val="22"/>
        </w:rPr>
      </w:pPr>
      <w:r w:rsidRPr="001A0FD7">
        <w:rPr>
          <w:rFonts w:asciiTheme="majorHAnsi" w:hAnsiTheme="majorHAnsi" w:cstheme="majorHAnsi"/>
          <w:i/>
          <w:sz w:val="22"/>
        </w:rPr>
        <w:t xml:space="preserve">Veuillez fournir </w:t>
      </w:r>
      <w:r w:rsidRPr="001A0FD7">
        <w:rPr>
          <w:rFonts w:asciiTheme="majorHAnsi" w:hAnsiTheme="majorHAnsi" w:cstheme="majorHAnsi"/>
          <w:b/>
          <w:i/>
          <w:sz w:val="22"/>
        </w:rPr>
        <w:t>toutes</w:t>
      </w:r>
      <w:r w:rsidRPr="001A0FD7">
        <w:rPr>
          <w:rFonts w:asciiTheme="majorHAnsi" w:hAnsiTheme="majorHAnsi" w:cstheme="majorHAnsi"/>
          <w:i/>
          <w:sz w:val="22"/>
        </w:rPr>
        <w:t xml:space="preserve"> les informations suivantes :</w:t>
      </w:r>
    </w:p>
    <w:p w14:paraId="6D30BA09"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Exposez clairement la situation antérieure au projet dans le ou les pays, la ou les régions et/ou les secteurs cibles (avec des données chiffrées, si possible).</w:t>
      </w:r>
    </w:p>
    <w:p w14:paraId="015DDA9E"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Fournissez une analyse détaillée des problèmes à traiter et de la manière dont ils sont liés à tous les niveaux.</w:t>
      </w:r>
    </w:p>
    <w:p w14:paraId="08988FE1"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Mentionnez tout projet important lancé au niveau national, régional et/ou local en rapport avec l’action et décrivez comment cette dernière y est liée.</w:t>
      </w:r>
    </w:p>
    <w:p w14:paraId="5FD47238"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Si l’action est le prolongement d’une action antérieure, indiquez clairement comment elle s’appuiera sur les activités/résultats de cette action antérieure. Faites référence aux principales conclusions et recommandations des évaluations qui ont été réalisées.</w:t>
      </w:r>
    </w:p>
    <w:p w14:paraId="742EBE9F"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Si l’action fait partie d’un programme plus vaste, expliquez clairement comment elle s'intègre ou comment elle est coordonnée avec ce programme ou avec tout autre projet envisagé. Précisez les synergies potentielles avec d’autres initiatives, notamment de la Commission européenne.</w:t>
      </w:r>
    </w:p>
    <w:p w14:paraId="4053CE0D"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Expliquez la complémentarité avec les autres initiatives soutenues par Expertise France et les autres donateurs (</w:t>
      </w:r>
      <w:r w:rsidR="00B8228B" w:rsidRPr="001A0FD7">
        <w:rPr>
          <w:rFonts w:asciiTheme="majorHAnsi" w:hAnsiTheme="majorHAnsi" w:cstheme="majorHAnsi"/>
          <w:i/>
          <w:sz w:val="22"/>
        </w:rPr>
        <w:t xml:space="preserve">UE, </w:t>
      </w:r>
      <w:r w:rsidRPr="001A0FD7">
        <w:rPr>
          <w:rFonts w:asciiTheme="majorHAnsi" w:hAnsiTheme="majorHAnsi" w:cstheme="majorHAnsi"/>
          <w:i/>
          <w:sz w:val="22"/>
        </w:rPr>
        <w:t>États membres et autres).</w:t>
      </w:r>
    </w:p>
    <w:p w14:paraId="6A149EF6" w14:textId="77777777" w:rsidR="00574B82" w:rsidRPr="001A0FD7" w:rsidRDefault="00574B82" w:rsidP="000269B0">
      <w:pPr>
        <w:spacing w:before="120"/>
        <w:ind w:left="709"/>
        <w:jc w:val="both"/>
        <w:rPr>
          <w:rFonts w:asciiTheme="majorHAnsi" w:hAnsiTheme="majorHAnsi" w:cstheme="majorHAnsi"/>
          <w:i/>
          <w:sz w:val="22"/>
        </w:rPr>
      </w:pPr>
      <w:r w:rsidRPr="001A0FD7">
        <w:rPr>
          <w:rFonts w:asciiTheme="majorHAnsi" w:hAnsiTheme="majorHAnsi" w:cstheme="majorHAnsi"/>
          <w:i/>
          <w:sz w:val="22"/>
        </w:rPr>
        <w:t>[</w:t>
      </w:r>
      <w:r w:rsidRPr="001A0FD7">
        <w:rPr>
          <w:rFonts w:asciiTheme="majorHAnsi" w:hAnsiTheme="majorHAnsi" w:cstheme="majorHAnsi"/>
          <w:i/>
          <w:sz w:val="22"/>
          <w:highlight w:val="lightGray"/>
        </w:rPr>
        <w:t>NB : Dans les cas exceptionnels où il est impossible d’associer les organisations nationales</w:t>
      </w:r>
      <w:r w:rsidRPr="001A0FD7">
        <w:rPr>
          <w:rStyle w:val="Appelnotedebasdep"/>
          <w:rFonts w:asciiTheme="majorHAnsi" w:hAnsiTheme="majorHAnsi" w:cstheme="majorHAnsi"/>
          <w:i/>
          <w:highlight w:val="lightGray"/>
        </w:rPr>
        <w:footnoteReference w:id="8"/>
      </w:r>
      <w:r w:rsidRPr="001A0FD7">
        <w:rPr>
          <w:rFonts w:asciiTheme="majorHAnsi" w:hAnsiTheme="majorHAnsi" w:cstheme="majorHAnsi"/>
          <w:i/>
          <w:sz w:val="22"/>
          <w:highlight w:val="lightGray"/>
        </w:rPr>
        <w:t xml:space="preserve"> du pays cible en raison de la situation particulière de ce pays, le demandeur principal doit fournir des explications qui seront examinées lors de l’application du critère n° 1.1 de la grille d’évaluation de la note succincte de présentation.</w:t>
      </w:r>
      <w:r w:rsidRPr="001A0FD7">
        <w:rPr>
          <w:rFonts w:asciiTheme="majorHAnsi" w:hAnsiTheme="majorHAnsi" w:cstheme="majorHAnsi"/>
          <w:i/>
          <w:sz w:val="22"/>
        </w:rPr>
        <w:t>]</w:t>
      </w:r>
    </w:p>
    <w:p w14:paraId="34234631" w14:textId="77777777" w:rsidR="00BE76A7" w:rsidRPr="001A0FD7" w:rsidRDefault="000269B0" w:rsidP="00BD0383">
      <w:pPr>
        <w:pStyle w:val="Paragraphedeliste"/>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w:t>
      </w:r>
      <w:r w:rsidRPr="001A0FD7">
        <w:rPr>
          <w:rFonts w:asciiTheme="majorHAnsi" w:hAnsiTheme="majorHAnsi" w:cstheme="majorHAnsi"/>
          <w:i/>
          <w:sz w:val="22"/>
          <w:szCs w:val="22"/>
          <w:highlight w:val="lightGray"/>
        </w:rPr>
        <w:t xml:space="preserve">Les statuts ou articles d'association du demandeur chef de file, des éventuels partenaires. Lorsque Expertise France a reconnu l’éligibilité du demandeur chef de file, des partenaires pour un autre appel à projets sur la même ligne budgétaire au cours des 2 années précédant la date limite de réception des demandes, une copie du document prouvant leur éligibilité lors d’un appel précédent (par exemple, copie des conditions particulières d’un contrat de subvention attribué pendant la </w:t>
      </w:r>
      <w:r w:rsidRPr="001A0FD7">
        <w:rPr>
          <w:rFonts w:asciiTheme="majorHAnsi" w:hAnsiTheme="majorHAnsi" w:cstheme="majorHAnsi"/>
          <w:i/>
          <w:sz w:val="22"/>
          <w:szCs w:val="22"/>
          <w:highlight w:val="lightGray"/>
        </w:rPr>
        <w:lastRenderedPageBreak/>
        <w:t xml:space="preserve">période de référence) devrait être soumise plutôt que les statuts, sauf si le statut juridique a changé dans l’intervalle. </w:t>
      </w:r>
      <w:r w:rsidRPr="001A0FD7">
        <w:rPr>
          <w:rFonts w:asciiTheme="majorHAnsi" w:hAnsiTheme="majorHAnsi" w:cstheme="majorHAnsi"/>
          <w:i/>
          <w:sz w:val="22"/>
          <w:highlight w:val="lightGray"/>
        </w:rPr>
        <w:t>]</w:t>
      </w:r>
    </w:p>
    <w:p w14:paraId="4848A52F" w14:textId="77777777" w:rsidR="003C6D64" w:rsidRPr="001A0FD7" w:rsidRDefault="003C6D64" w:rsidP="003C6D64">
      <w:pPr>
        <w:spacing w:before="120"/>
        <w:ind w:left="529"/>
        <w:jc w:val="both"/>
        <w:rPr>
          <w:rFonts w:asciiTheme="majorHAnsi" w:hAnsiTheme="majorHAnsi" w:cstheme="majorHAnsi"/>
          <w:sz w:val="22"/>
          <w:szCs w:val="22"/>
        </w:rPr>
      </w:pPr>
    </w:p>
    <w:p w14:paraId="25F5DEAF" w14:textId="77777777" w:rsidR="00574B82" w:rsidRPr="001A0FD7" w:rsidRDefault="00261DCF" w:rsidP="00BE65FF">
      <w:pPr>
        <w:pStyle w:val="Titre4"/>
        <w:rPr>
          <w:rFonts w:asciiTheme="majorHAnsi" w:hAnsiTheme="majorHAnsi" w:cstheme="majorHAnsi"/>
        </w:rPr>
      </w:pPr>
      <w:r w:rsidRPr="001A0FD7">
        <w:rPr>
          <w:rFonts w:asciiTheme="majorHAnsi" w:hAnsiTheme="majorHAnsi" w:cstheme="majorHAnsi"/>
        </w:rPr>
        <w:t xml:space="preserve">1.3.3 </w:t>
      </w:r>
      <w:r w:rsidR="00574B82" w:rsidRPr="001A0FD7">
        <w:rPr>
          <w:rFonts w:asciiTheme="majorHAnsi" w:hAnsiTheme="majorHAnsi" w:cstheme="majorHAnsi"/>
        </w:rPr>
        <w:t>Décrivez et définissez les groupes cibles et les bénéficiaires finaux, leurs besoins et leurs contraintes, et expliquez comment l’action répondra à ces besoins</w:t>
      </w:r>
    </w:p>
    <w:p w14:paraId="646C948C" w14:textId="77777777" w:rsidR="00574B82" w:rsidRPr="001A0FD7" w:rsidRDefault="00574B82" w:rsidP="00574B82">
      <w:pPr>
        <w:spacing w:before="120"/>
        <w:jc w:val="both"/>
        <w:rPr>
          <w:rFonts w:asciiTheme="majorHAnsi" w:hAnsiTheme="majorHAnsi" w:cstheme="majorHAnsi"/>
          <w:b/>
          <w:i/>
          <w:sz w:val="22"/>
          <w:szCs w:val="22"/>
        </w:rPr>
      </w:pPr>
      <w:r w:rsidRPr="001A0FD7">
        <w:rPr>
          <w:rFonts w:asciiTheme="majorHAnsi" w:hAnsiTheme="majorHAnsi" w:cstheme="majorHAnsi"/>
          <w:i/>
          <w:sz w:val="22"/>
        </w:rPr>
        <w:t>Veuillez fournir toutes les informations suivantes :</w:t>
      </w:r>
    </w:p>
    <w:p w14:paraId="348BA8CF" w14:textId="77777777"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Donnez une description (quantifiée, si possible) de chacun des groupes cibles et bénéficiaires finaux, en indiquant les critères de sélection.</w:t>
      </w:r>
    </w:p>
    <w:p w14:paraId="6CD7E0E4" w14:textId="77777777"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Décrivez les besoins et contraintes (y compris les contraintes en termes de capacité) propres à chacun de ces groupes cibles et bénéficiaires finaux.</w:t>
      </w:r>
    </w:p>
    <w:p w14:paraId="30DB86E9" w14:textId="77777777"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Démontrez la pertinence de la proposition par rapport aux besoins et contraintes des groupes cibles et des bénéficiaires finaux.</w:t>
      </w:r>
    </w:p>
    <w:p w14:paraId="70D36AB0" w14:textId="77777777"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Expliquez tout processus participatif assurant la participation des groupes cibles et des bénéficiaires finaux.</w:t>
      </w:r>
    </w:p>
    <w:p w14:paraId="79B0DE2A" w14:textId="77777777" w:rsidR="003C6D64" w:rsidRPr="001A0FD7" w:rsidRDefault="003C6D64" w:rsidP="003C6D64">
      <w:pPr>
        <w:spacing w:before="120"/>
        <w:ind w:left="529"/>
        <w:jc w:val="both"/>
        <w:rPr>
          <w:rFonts w:asciiTheme="majorHAnsi" w:hAnsiTheme="majorHAnsi" w:cstheme="majorHAnsi"/>
          <w:sz w:val="22"/>
          <w:szCs w:val="22"/>
        </w:rPr>
      </w:pPr>
    </w:p>
    <w:p w14:paraId="1147F7C2" w14:textId="77777777" w:rsidR="00574B82" w:rsidRDefault="00261DCF" w:rsidP="00BE65FF">
      <w:pPr>
        <w:pStyle w:val="Titre4"/>
        <w:rPr>
          <w:rFonts w:asciiTheme="majorHAnsi" w:hAnsiTheme="majorHAnsi" w:cstheme="majorHAnsi"/>
        </w:rPr>
      </w:pPr>
      <w:r w:rsidRPr="001A0FD7">
        <w:rPr>
          <w:rFonts w:asciiTheme="majorHAnsi" w:hAnsiTheme="majorHAnsi" w:cstheme="majorHAnsi"/>
        </w:rPr>
        <w:t xml:space="preserve">1.3.4 </w:t>
      </w:r>
      <w:r w:rsidR="00574B82" w:rsidRPr="001A0FD7">
        <w:rPr>
          <w:rFonts w:asciiTheme="majorHAnsi" w:hAnsiTheme="majorHAnsi" w:cstheme="majorHAnsi"/>
        </w:rPr>
        <w:t>Éléments spécifiques apportant une valeur ajoutée</w:t>
      </w:r>
    </w:p>
    <w:p w14:paraId="10F882C1" w14:textId="77777777" w:rsidR="00574B82" w:rsidRPr="001A0FD7" w:rsidRDefault="00574B82" w:rsidP="00574B82">
      <w:pPr>
        <w:tabs>
          <w:tab w:val="num" w:pos="0"/>
        </w:tabs>
        <w:spacing w:before="120"/>
        <w:jc w:val="both"/>
        <w:rPr>
          <w:rFonts w:asciiTheme="majorHAnsi" w:hAnsiTheme="majorHAnsi" w:cstheme="majorHAnsi"/>
          <w:i/>
          <w:sz w:val="22"/>
          <w:szCs w:val="22"/>
        </w:rPr>
      </w:pPr>
      <w:r w:rsidRPr="001A0FD7">
        <w:rPr>
          <w:rFonts w:asciiTheme="majorHAnsi" w:hAnsiTheme="majorHAnsi" w:cstheme="majorHAnsi"/>
          <w:i/>
          <w:sz w:val="22"/>
        </w:rPr>
        <w:t xml:space="preserve">Indiquez les éléments spécifiques de l’action qui apportent une valeur ajoutée, par exemple la promotion ou la consolidation des partenariats public-privé, de l'innovation et des bonnes pratiques. </w:t>
      </w:r>
    </w:p>
    <w:p w14:paraId="28BCDF36" w14:textId="77777777" w:rsidR="00574B82" w:rsidRDefault="00574B82" w:rsidP="00574B82">
      <w:pPr>
        <w:tabs>
          <w:tab w:val="num" w:pos="0"/>
        </w:tabs>
        <w:spacing w:after="120"/>
        <w:jc w:val="both"/>
        <w:rPr>
          <w:rFonts w:asciiTheme="majorHAnsi" w:hAnsiTheme="majorHAnsi" w:cstheme="majorHAnsi"/>
          <w:sz w:val="22"/>
          <w:szCs w:val="22"/>
        </w:rPr>
      </w:pPr>
    </w:p>
    <w:p w14:paraId="70CBDDD3" w14:textId="77777777" w:rsidR="00784590" w:rsidRDefault="00784590" w:rsidP="00574B82">
      <w:pPr>
        <w:tabs>
          <w:tab w:val="num" w:pos="0"/>
        </w:tabs>
        <w:spacing w:after="120"/>
        <w:jc w:val="both"/>
        <w:rPr>
          <w:rFonts w:asciiTheme="majorHAnsi" w:hAnsiTheme="majorHAnsi" w:cstheme="majorHAnsi"/>
          <w:sz w:val="22"/>
          <w:szCs w:val="22"/>
        </w:rPr>
      </w:pPr>
    </w:p>
    <w:p w14:paraId="5809E53B" w14:textId="77777777" w:rsidR="00784590" w:rsidRPr="001A0FD7" w:rsidRDefault="00784590" w:rsidP="00574B82">
      <w:pPr>
        <w:tabs>
          <w:tab w:val="num" w:pos="0"/>
        </w:tabs>
        <w:spacing w:after="120"/>
        <w:jc w:val="both"/>
        <w:rPr>
          <w:rFonts w:asciiTheme="majorHAnsi" w:hAnsiTheme="majorHAnsi" w:cstheme="majorHAnsi"/>
          <w:sz w:val="22"/>
          <w:szCs w:val="22"/>
        </w:rPr>
        <w:sectPr w:rsidR="00784590" w:rsidRPr="001A0FD7" w:rsidSect="00497424">
          <w:headerReference w:type="default" r:id="rId16"/>
          <w:type w:val="oddPage"/>
          <w:pgSz w:w="11907" w:h="16840" w:code="9"/>
          <w:pgMar w:top="1134" w:right="1134" w:bottom="1134" w:left="1418" w:header="720" w:footer="585" w:gutter="0"/>
          <w:cols w:space="720"/>
          <w:docGrid w:linePitch="326"/>
        </w:sectPr>
      </w:pPr>
    </w:p>
    <w:p w14:paraId="0EABF2C3" w14:textId="77777777" w:rsidR="0040389F" w:rsidRPr="0040389F" w:rsidRDefault="0040389F" w:rsidP="0040389F">
      <w:pPr>
        <w:jc w:val="center"/>
        <w:rPr>
          <w:rFonts w:asciiTheme="majorHAnsi" w:eastAsia="Arial" w:hAnsiTheme="majorHAnsi" w:cstheme="majorHAnsi"/>
          <w:b/>
          <w:sz w:val="28"/>
          <w:szCs w:val="22"/>
        </w:rPr>
      </w:pPr>
      <w:bookmarkStart w:id="62" w:name="_Toc511744529"/>
      <w:bookmarkStart w:id="63" w:name="_Toc528749570"/>
    </w:p>
    <w:p w14:paraId="758CCCA6" w14:textId="77777777" w:rsidR="0040389F" w:rsidRPr="0040389F" w:rsidRDefault="0040389F"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3593E3C8" w14:textId="77777777" w:rsidR="00545553" w:rsidRPr="0040389F" w:rsidRDefault="00545553"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40389F">
        <w:rPr>
          <w:rFonts w:asciiTheme="majorHAnsi" w:eastAsia="Arial" w:hAnsiTheme="majorHAnsi" w:cstheme="majorHAnsi"/>
          <w:b/>
          <w:sz w:val="28"/>
          <w:szCs w:val="22"/>
        </w:rPr>
        <w:t xml:space="preserve">DÉCLARATION DU DEMANDEUR PRINCIPAL </w:t>
      </w:r>
      <w:r w:rsidR="0040389F">
        <w:rPr>
          <w:rFonts w:asciiTheme="majorHAnsi" w:eastAsia="Arial" w:hAnsiTheme="majorHAnsi" w:cstheme="majorHAnsi"/>
          <w:b/>
          <w:sz w:val="28"/>
          <w:szCs w:val="22"/>
        </w:rPr>
        <w:br/>
      </w:r>
      <w:r w:rsidRPr="0040389F">
        <w:rPr>
          <w:rFonts w:asciiTheme="majorHAnsi" w:eastAsia="Arial" w:hAnsiTheme="majorHAnsi" w:cstheme="majorHAnsi"/>
          <w:b/>
          <w:sz w:val="28"/>
          <w:szCs w:val="22"/>
        </w:rPr>
        <w:t>(NOTE SUCCINCTE DE PRÉSENTATION)</w:t>
      </w:r>
      <w:bookmarkEnd w:id="62"/>
      <w:bookmarkEnd w:id="63"/>
    </w:p>
    <w:p w14:paraId="059643A8" w14:textId="77777777" w:rsidR="0040389F" w:rsidRPr="0040389F" w:rsidRDefault="0040389F"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70AE28E5" w14:textId="77777777" w:rsidR="0040389F" w:rsidRPr="0040389F" w:rsidRDefault="0040389F" w:rsidP="0040389F">
      <w:pPr>
        <w:jc w:val="center"/>
        <w:rPr>
          <w:rFonts w:asciiTheme="majorHAnsi" w:eastAsia="Arial" w:hAnsiTheme="majorHAnsi" w:cstheme="majorHAnsi"/>
          <w:b/>
          <w:sz w:val="28"/>
          <w:szCs w:val="22"/>
        </w:rPr>
      </w:pPr>
    </w:p>
    <w:p w14:paraId="6463C11D" w14:textId="77777777" w:rsidR="00545553" w:rsidRPr="001A0FD7" w:rsidRDefault="00545553" w:rsidP="00545553">
      <w:pPr>
        <w:tabs>
          <w:tab w:val="left" w:pos="-284"/>
        </w:tabs>
        <w:spacing w:before="120"/>
        <w:jc w:val="both"/>
        <w:rPr>
          <w:rFonts w:asciiTheme="majorHAnsi" w:hAnsiTheme="majorHAnsi" w:cstheme="majorHAnsi"/>
          <w:sz w:val="22"/>
          <w:szCs w:val="22"/>
        </w:rPr>
      </w:pPr>
      <w:r w:rsidRPr="001A0FD7">
        <w:rPr>
          <w:rFonts w:asciiTheme="majorHAnsi" w:hAnsiTheme="majorHAnsi" w:cstheme="majorHAnsi"/>
          <w:sz w:val="22"/>
          <w:szCs w:val="22"/>
        </w:rPr>
        <w:t>Le demandeur principal, représenté par le soussigné en tant que signataire habilité par le demandeur principal et, dans le cadre de la présente demande, représentant les éventuels partenaires dans l’action proposée, déclare par la présente que :</w:t>
      </w:r>
    </w:p>
    <w:p w14:paraId="61F47357"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 xml:space="preserve">le demandeur principal dispose des sources de financement et des compétences et qualifications professionnelles mentionnées à la section 2 </w:t>
      </w:r>
      <w:r w:rsidR="00CF2C0C">
        <w:rPr>
          <w:rFonts w:asciiTheme="majorHAnsi" w:hAnsiTheme="majorHAnsi" w:cstheme="majorHAnsi"/>
          <w:sz w:val="22"/>
          <w:szCs w:val="22"/>
        </w:rPr>
        <w:t>du Règlement d’appel à projets</w:t>
      </w:r>
      <w:r w:rsidRPr="001A0FD7">
        <w:rPr>
          <w:rFonts w:asciiTheme="majorHAnsi" w:hAnsiTheme="majorHAnsi" w:cstheme="majorHAnsi"/>
          <w:sz w:val="22"/>
          <w:szCs w:val="22"/>
        </w:rPr>
        <w:t> ;</w:t>
      </w:r>
    </w:p>
    <w:p w14:paraId="79F9A978"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le demandeur principal s’engage à respecter les obligations prévues dans la déclaration des partenaires qui figure dans le formulaire de demande de subvention et les principes de bonnes pratiques en matière de partenariat ;</w:t>
      </w:r>
    </w:p>
    <w:p w14:paraId="79E74AC4"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le demandeur principal est directement responsable de la préparation, de la gestion et de la mise en œuvre de l’action avec les partenaires, le cas échéant, et n'agit pas en tant intermédiaire ;</w:t>
      </w:r>
    </w:p>
    <w:p w14:paraId="392C29E1" w14:textId="77777777" w:rsidR="00545553" w:rsidRPr="00B60EB8" w:rsidRDefault="00545553">
      <w:pPr>
        <w:numPr>
          <w:ilvl w:val="0"/>
          <w:numId w:val="9"/>
        </w:numPr>
        <w:tabs>
          <w:tab w:val="left" w:pos="709"/>
        </w:tabs>
        <w:spacing w:before="120"/>
        <w:jc w:val="both"/>
        <w:rPr>
          <w:rFonts w:asciiTheme="majorHAnsi" w:hAnsiTheme="majorHAnsi" w:cstheme="majorHAnsi"/>
          <w:sz w:val="22"/>
          <w:szCs w:val="22"/>
          <w:rPrChange w:id="64" w:author="Marwen MENZLI" w:date="2025-01-09T12:19:00Z">
            <w:rPr>
              <w:rFonts w:asciiTheme="majorHAnsi" w:hAnsiTheme="majorHAnsi" w:cstheme="majorHAnsi"/>
              <w:sz w:val="22"/>
              <w:szCs w:val="22"/>
            </w:rPr>
          </w:rPrChange>
        </w:rPr>
      </w:pPr>
      <w:del w:id="65" w:author="Marwen MENZLI" w:date="2024-11-12T11:59:00Z">
        <w:r w:rsidRPr="00B60EB8" w:rsidDel="00F35A20">
          <w:rPr>
            <w:rFonts w:asciiTheme="majorHAnsi" w:hAnsiTheme="majorHAnsi" w:cstheme="majorHAnsi"/>
            <w:sz w:val="22"/>
            <w:szCs w:val="22"/>
            <w:rPrChange w:id="66" w:author="Marwen MENZLI" w:date="2025-01-09T12:19:00Z">
              <w:rPr>
                <w:rFonts w:asciiTheme="majorHAnsi" w:hAnsiTheme="majorHAnsi" w:cstheme="majorHAnsi"/>
                <w:sz w:val="22"/>
                <w:szCs w:val="22"/>
                <w:highlight w:val="yellow"/>
              </w:rPr>
            </w:rPrChange>
          </w:rPr>
          <w:delText>si le montant demandé est supérieur à 40 000 EUR</w:delText>
        </w:r>
        <w:r w:rsidRPr="00B60EB8" w:rsidDel="00F35A20">
          <w:rPr>
            <w:rFonts w:asciiTheme="majorHAnsi" w:hAnsiTheme="majorHAnsi" w:cstheme="majorHAnsi"/>
            <w:sz w:val="22"/>
            <w:szCs w:val="22"/>
            <w:rPrChange w:id="67" w:author="Marwen MENZLI" w:date="2025-01-09T12:19:00Z">
              <w:rPr>
                <w:rFonts w:asciiTheme="majorHAnsi" w:hAnsiTheme="majorHAnsi" w:cstheme="majorHAnsi"/>
                <w:sz w:val="22"/>
                <w:szCs w:val="22"/>
              </w:rPr>
            </w:rPrChange>
          </w:rPr>
          <w:delText> :[</w:delText>
        </w:r>
      </w:del>
      <w:r w:rsidRPr="00B60EB8">
        <w:rPr>
          <w:rFonts w:asciiTheme="majorHAnsi" w:hAnsiTheme="majorHAnsi" w:cstheme="majorHAnsi"/>
          <w:sz w:val="22"/>
          <w:szCs w:val="22"/>
          <w:rPrChange w:id="68" w:author="Marwen MENZLI" w:date="2025-01-09T12:19:00Z">
            <w:rPr>
              <w:rFonts w:asciiTheme="majorHAnsi" w:hAnsiTheme="majorHAnsi" w:cstheme="majorHAnsi"/>
              <w:sz w:val="22"/>
              <w:szCs w:val="22"/>
              <w:highlight w:val="lightGray"/>
            </w:rPr>
          </w:rPrChange>
        </w:rPr>
        <w:t>le demandeur principal et les partenaires ne se trouvent dans aucune des situations justifiant leur exclusion de la participation aux procédures d’attribution de subventions qui sont énumérées à la section 2.2.2 du guide d’Appels à Projets d’Expertise France ;</w:t>
      </w:r>
    </w:p>
    <w:p w14:paraId="6E4F6D22" w14:textId="77777777" w:rsidR="00545553" w:rsidRPr="00B60EB8" w:rsidRDefault="00545553" w:rsidP="00545553">
      <w:pPr>
        <w:numPr>
          <w:ilvl w:val="0"/>
          <w:numId w:val="9"/>
        </w:numPr>
        <w:tabs>
          <w:tab w:val="left" w:pos="709"/>
        </w:tabs>
        <w:spacing w:before="120"/>
        <w:jc w:val="both"/>
        <w:rPr>
          <w:rFonts w:asciiTheme="majorHAnsi" w:hAnsiTheme="majorHAnsi" w:cstheme="majorHAnsi"/>
          <w:sz w:val="22"/>
          <w:szCs w:val="22"/>
          <w:rPrChange w:id="69" w:author="Marwen MENZLI" w:date="2025-01-09T12:19:00Z">
            <w:rPr>
              <w:rFonts w:asciiTheme="majorHAnsi" w:hAnsiTheme="majorHAnsi" w:cstheme="majorHAnsi"/>
              <w:sz w:val="22"/>
              <w:szCs w:val="22"/>
            </w:rPr>
          </w:rPrChange>
        </w:rPr>
      </w:pPr>
      <w:bookmarkStart w:id="70" w:name="_GoBack"/>
      <w:bookmarkEnd w:id="70"/>
      <w:r w:rsidRPr="00B60EB8">
        <w:rPr>
          <w:rFonts w:asciiTheme="majorHAnsi" w:hAnsiTheme="majorHAnsi" w:cstheme="majorHAnsi"/>
          <w:sz w:val="22"/>
          <w:szCs w:val="22"/>
          <w:rPrChange w:id="71" w:author="Marwen MENZLI" w:date="2025-01-09T12:19:00Z">
            <w:rPr>
              <w:rFonts w:asciiTheme="majorHAnsi" w:hAnsiTheme="majorHAnsi" w:cstheme="majorHAnsi"/>
              <w:sz w:val="22"/>
              <w:szCs w:val="22"/>
              <w:highlight w:val="lightGray"/>
            </w:rPr>
          </w:rPrChange>
        </w:rPr>
        <w:t>en outre, le demandeur principal et, le cas échéant, les partenaires reconnaissent et acceptent que, s’ils participent alors qu’ils se trouvent dans l’une de ces situations, ils peuvent être exclus d’autres procédures conformément aux règles définies dans le Guide d’Appel à Projets ;</w:t>
      </w:r>
    </w:p>
    <w:p w14:paraId="781AADBB"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 xml:space="preserve">le demandeur principal et chaque partenaire sont en mesure de fournir immédiatement, sur demande, les pièces justificatives mentionnées à la section 2.4 </w:t>
      </w:r>
      <w:r w:rsidR="00CF2C0C">
        <w:rPr>
          <w:rFonts w:asciiTheme="majorHAnsi" w:hAnsiTheme="majorHAnsi" w:cstheme="majorHAnsi"/>
          <w:sz w:val="22"/>
          <w:szCs w:val="22"/>
        </w:rPr>
        <w:t>du Règlement d’appel à projets</w:t>
      </w:r>
      <w:r w:rsidR="000D79B1">
        <w:rPr>
          <w:rFonts w:asciiTheme="majorHAnsi" w:hAnsiTheme="majorHAnsi" w:cstheme="majorHAnsi"/>
          <w:sz w:val="22"/>
          <w:szCs w:val="22"/>
        </w:rPr>
        <w:t> ;</w:t>
      </w:r>
    </w:p>
    <w:p w14:paraId="3287CCDB"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b/>
          <w:sz w:val="22"/>
          <w:szCs w:val="22"/>
        </w:rPr>
        <w:t xml:space="preserve">le demandeur principal et chaque partenaire (le cas échéant) sont éligibles conformément aux critères énoncés aux sections 2.1.1 et 2.1.2 </w:t>
      </w:r>
      <w:r w:rsidR="00CF2C0C">
        <w:rPr>
          <w:rFonts w:asciiTheme="majorHAnsi" w:hAnsiTheme="majorHAnsi" w:cstheme="majorHAnsi"/>
          <w:b/>
          <w:sz w:val="22"/>
          <w:szCs w:val="22"/>
        </w:rPr>
        <w:t>du Règlement d’appel à projets</w:t>
      </w:r>
      <w:r w:rsidR="000D79B1">
        <w:rPr>
          <w:rFonts w:asciiTheme="majorHAnsi" w:hAnsiTheme="majorHAnsi" w:cstheme="majorHAnsi"/>
          <w:b/>
          <w:sz w:val="22"/>
          <w:szCs w:val="22"/>
        </w:rPr>
        <w:t> ;</w:t>
      </w:r>
    </w:p>
    <w:p w14:paraId="1ECAB305"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 xml:space="preserve">s’ils sont recommandés pour l’octroi d’une subvention, le demandeur principal et les partenaires acceptent les conditions contractuelles fixées dans le contrat type de subvention annexé </w:t>
      </w:r>
      <w:r w:rsidR="000D79B1">
        <w:rPr>
          <w:rFonts w:asciiTheme="majorHAnsi" w:hAnsiTheme="majorHAnsi" w:cstheme="majorHAnsi"/>
          <w:sz w:val="22"/>
          <w:szCs w:val="22"/>
        </w:rPr>
        <w:t>au Règlement d’appel à projets</w:t>
      </w:r>
      <w:r w:rsidRPr="001A0FD7">
        <w:rPr>
          <w:rFonts w:asciiTheme="majorHAnsi" w:hAnsiTheme="majorHAnsi" w:cstheme="majorHAnsi"/>
          <w:sz w:val="22"/>
          <w:szCs w:val="22"/>
        </w:rPr>
        <w:t xml:space="preserve"> (annexe G).</w:t>
      </w:r>
    </w:p>
    <w:p w14:paraId="614288E7" w14:textId="77777777" w:rsidR="00545553" w:rsidRPr="001A0FD7" w:rsidRDefault="00545553" w:rsidP="00545553">
      <w:pPr>
        <w:tabs>
          <w:tab w:val="left" w:pos="-284"/>
          <w:tab w:val="left" w:pos="284"/>
        </w:tabs>
        <w:spacing w:before="240"/>
        <w:jc w:val="both"/>
        <w:rPr>
          <w:rFonts w:asciiTheme="majorHAnsi" w:hAnsiTheme="majorHAnsi" w:cstheme="majorHAnsi"/>
          <w:sz w:val="22"/>
          <w:szCs w:val="22"/>
        </w:rPr>
      </w:pPr>
      <w:r w:rsidRPr="001A0FD7">
        <w:rPr>
          <w:rFonts w:asciiTheme="majorHAnsi" w:hAnsiTheme="majorHAnsi" w:cstheme="majorHAnsi"/>
          <w:sz w:val="22"/>
          <w:szCs w:val="22"/>
        </w:rPr>
        <w:t xml:space="preserve">Nous reconnaissons que, si nous participons alors que nous nous trouvons dans l'une des situations énumérées à la section 2.2.2 du guide d’Appel à Projets, ou s'il est établi que de fausses déclarations ont été faites ou que de fausses informations ont été fournies, nous sommes susceptibles d'être exclus de la présente procédure et sommes passibles de sanctions administratives sous forme d’exclusion et de pénalités financières pouvant atteindre 10 % de la valeur totale estimée de la subvention octroyée et que cette information peut être publiée sur le site internet d’Expertise France. Nous sommes conscients que, pour assurer la protection des intérêts financiers d’Expertise France, nos données à caractère personnel peuvent être communiquées aux services d'audit interne, mais également aux instances d’autres bailleurs internationaux. </w:t>
      </w:r>
    </w:p>
    <w:p w14:paraId="508AE7B3" w14:textId="77777777" w:rsidR="00545553" w:rsidRPr="001A0FD7" w:rsidRDefault="00545553" w:rsidP="00545553">
      <w:pPr>
        <w:tabs>
          <w:tab w:val="left" w:pos="-284"/>
        </w:tabs>
        <w:spacing w:before="120"/>
        <w:rPr>
          <w:rFonts w:asciiTheme="majorHAnsi" w:hAnsiTheme="majorHAnsi" w:cstheme="majorHAnsi"/>
          <w:sz w:val="22"/>
          <w:szCs w:val="22"/>
        </w:rPr>
      </w:pPr>
      <w:r w:rsidRPr="001A0FD7">
        <w:rPr>
          <w:rFonts w:asciiTheme="majorHAnsi" w:hAnsiTheme="majorHAnsi" w:cstheme="majorHAnsi"/>
          <w:sz w:val="22"/>
          <w:szCs w:val="22"/>
        </w:rPr>
        <w:t>Signé au nom du demandeur principal</w:t>
      </w:r>
    </w:p>
    <w:p w14:paraId="7BE79970" w14:textId="77777777" w:rsidR="00545553" w:rsidRPr="001A0FD7" w:rsidRDefault="00545553" w:rsidP="00545553">
      <w:pPr>
        <w:tabs>
          <w:tab w:val="left" w:pos="-284"/>
        </w:tabs>
        <w:spacing w:before="120"/>
        <w:rPr>
          <w:rFonts w:asciiTheme="majorHAnsi" w:hAnsiTheme="majorHAnsi" w:cstheme="majorHAnsi"/>
          <w:sz w:val="22"/>
          <w:szCs w:val="22"/>
        </w:rPr>
      </w:pPr>
    </w:p>
    <w:tbl>
      <w:tblPr>
        <w:tblW w:w="9325" w:type="dxa"/>
        <w:tblInd w:w="8" w:type="dxa"/>
        <w:tblLayout w:type="fixed"/>
        <w:tblCellMar>
          <w:left w:w="0" w:type="dxa"/>
          <w:right w:w="0" w:type="dxa"/>
        </w:tblCellMar>
        <w:tblLook w:val="0000" w:firstRow="0" w:lastRow="0" w:firstColumn="0" w:lastColumn="0" w:noHBand="0" w:noVBand="0"/>
      </w:tblPr>
      <w:tblGrid>
        <w:gridCol w:w="1827"/>
        <w:gridCol w:w="7498"/>
      </w:tblGrid>
      <w:tr w:rsidR="00545553" w:rsidRPr="001A0FD7" w14:paraId="09981725"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7EF64E9A" w14:textId="77777777"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Nom</w:t>
            </w:r>
          </w:p>
        </w:tc>
        <w:tc>
          <w:tcPr>
            <w:tcW w:w="7498" w:type="dxa"/>
            <w:tcBorders>
              <w:top w:val="single" w:sz="6" w:space="0" w:color="000000"/>
              <w:left w:val="single" w:sz="6" w:space="0" w:color="000000"/>
              <w:bottom w:val="single" w:sz="6" w:space="0" w:color="000000"/>
              <w:right w:val="single" w:sz="6" w:space="0" w:color="000000"/>
            </w:tcBorders>
            <w:vAlign w:val="center"/>
          </w:tcPr>
          <w:p w14:paraId="4A325FF5" w14:textId="77777777" w:rsidR="00545553" w:rsidRPr="001A0FD7" w:rsidRDefault="00545553" w:rsidP="00BD0383">
            <w:pPr>
              <w:spacing w:before="120"/>
              <w:rPr>
                <w:rFonts w:asciiTheme="majorHAnsi" w:hAnsiTheme="majorHAnsi" w:cstheme="majorHAnsi"/>
                <w:b/>
                <w:color w:val="000000"/>
                <w:sz w:val="22"/>
                <w:szCs w:val="22"/>
              </w:rPr>
            </w:pPr>
          </w:p>
        </w:tc>
      </w:tr>
      <w:tr w:rsidR="00545553" w:rsidRPr="001A0FD7" w14:paraId="701D6E46"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ABC9174" w14:textId="77777777"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Signature</w:t>
            </w:r>
          </w:p>
          <w:p w14:paraId="1F24CCA9" w14:textId="77777777" w:rsidR="00545553" w:rsidRPr="001A0FD7" w:rsidRDefault="00545553" w:rsidP="00BD0383">
            <w:pPr>
              <w:spacing w:before="120"/>
              <w:rPr>
                <w:rFonts w:asciiTheme="majorHAnsi" w:hAnsiTheme="majorHAnsi" w:cstheme="majorHAnsi"/>
                <w:b/>
                <w:color w:val="000000"/>
                <w:sz w:val="22"/>
                <w:szCs w:val="22"/>
              </w:rPr>
            </w:pPr>
          </w:p>
        </w:tc>
        <w:tc>
          <w:tcPr>
            <w:tcW w:w="7498" w:type="dxa"/>
            <w:tcBorders>
              <w:top w:val="single" w:sz="6" w:space="0" w:color="000000"/>
              <w:left w:val="single" w:sz="6" w:space="0" w:color="000000"/>
              <w:bottom w:val="single" w:sz="6" w:space="0" w:color="000000"/>
              <w:right w:val="single" w:sz="6" w:space="0" w:color="000000"/>
            </w:tcBorders>
            <w:vAlign w:val="center"/>
          </w:tcPr>
          <w:p w14:paraId="61CC27BD" w14:textId="77777777" w:rsidR="00545553" w:rsidRPr="001A0FD7" w:rsidRDefault="00545553" w:rsidP="00BD0383">
            <w:pPr>
              <w:spacing w:before="120"/>
              <w:rPr>
                <w:rFonts w:asciiTheme="majorHAnsi" w:hAnsiTheme="majorHAnsi" w:cstheme="majorHAnsi"/>
                <w:b/>
                <w:color w:val="000000"/>
                <w:sz w:val="22"/>
                <w:szCs w:val="22"/>
              </w:rPr>
            </w:pPr>
          </w:p>
        </w:tc>
      </w:tr>
      <w:tr w:rsidR="00545553" w:rsidRPr="001A0FD7" w14:paraId="7C40EE7B"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341C73DC" w14:textId="77777777"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Fonction</w:t>
            </w:r>
          </w:p>
        </w:tc>
        <w:tc>
          <w:tcPr>
            <w:tcW w:w="7498" w:type="dxa"/>
            <w:tcBorders>
              <w:top w:val="single" w:sz="6" w:space="0" w:color="000000"/>
              <w:left w:val="single" w:sz="6" w:space="0" w:color="000000"/>
              <w:bottom w:val="single" w:sz="6" w:space="0" w:color="000000"/>
              <w:right w:val="single" w:sz="6" w:space="0" w:color="000000"/>
            </w:tcBorders>
            <w:vAlign w:val="center"/>
          </w:tcPr>
          <w:p w14:paraId="42957F49" w14:textId="77777777" w:rsidR="00545553" w:rsidRPr="001A0FD7" w:rsidRDefault="00545553" w:rsidP="00BD0383">
            <w:pPr>
              <w:spacing w:before="120"/>
              <w:rPr>
                <w:rFonts w:asciiTheme="majorHAnsi" w:hAnsiTheme="majorHAnsi" w:cstheme="majorHAnsi"/>
                <w:b/>
                <w:color w:val="000000"/>
                <w:sz w:val="22"/>
                <w:szCs w:val="22"/>
              </w:rPr>
            </w:pPr>
          </w:p>
        </w:tc>
      </w:tr>
      <w:tr w:rsidR="00545553" w:rsidRPr="001A0FD7" w14:paraId="21315150"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6209D227" w14:textId="77777777"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Date</w:t>
            </w:r>
          </w:p>
        </w:tc>
        <w:tc>
          <w:tcPr>
            <w:tcW w:w="7498" w:type="dxa"/>
            <w:tcBorders>
              <w:top w:val="single" w:sz="6" w:space="0" w:color="000000"/>
              <w:left w:val="single" w:sz="6" w:space="0" w:color="000000"/>
              <w:bottom w:val="single" w:sz="6" w:space="0" w:color="000000"/>
              <w:right w:val="single" w:sz="6" w:space="0" w:color="000000"/>
            </w:tcBorders>
            <w:vAlign w:val="center"/>
          </w:tcPr>
          <w:p w14:paraId="2DD00A8B" w14:textId="77777777" w:rsidR="00545553" w:rsidRPr="001A0FD7" w:rsidRDefault="00545553" w:rsidP="00BD0383">
            <w:pPr>
              <w:spacing w:before="120"/>
              <w:rPr>
                <w:rFonts w:asciiTheme="majorHAnsi" w:hAnsiTheme="majorHAnsi" w:cstheme="majorHAnsi"/>
                <w:b/>
                <w:color w:val="000000"/>
                <w:sz w:val="22"/>
                <w:szCs w:val="22"/>
              </w:rPr>
            </w:pPr>
          </w:p>
        </w:tc>
      </w:tr>
    </w:tbl>
    <w:p w14:paraId="7C09233B" w14:textId="77777777" w:rsidR="00545553" w:rsidRPr="001A0FD7" w:rsidRDefault="00545553" w:rsidP="00545553">
      <w:pPr>
        <w:spacing w:before="120"/>
        <w:ind w:left="720" w:hanging="720"/>
        <w:jc w:val="both"/>
        <w:rPr>
          <w:rFonts w:asciiTheme="majorHAnsi" w:hAnsiTheme="majorHAnsi" w:cstheme="majorHAnsi"/>
          <w:sz w:val="22"/>
          <w:szCs w:val="22"/>
        </w:rPr>
      </w:pPr>
    </w:p>
    <w:p w14:paraId="05997EFB" w14:textId="77777777" w:rsidR="00EB3D00" w:rsidRPr="001A0FD7" w:rsidRDefault="00EB3D00" w:rsidP="00EB3D00">
      <w:pPr>
        <w:tabs>
          <w:tab w:val="left" w:pos="2050"/>
        </w:tabs>
        <w:rPr>
          <w:rFonts w:asciiTheme="majorHAnsi" w:hAnsiTheme="majorHAnsi" w:cstheme="majorHAnsi"/>
        </w:rPr>
      </w:pPr>
    </w:p>
    <w:p w14:paraId="6CA91010" w14:textId="77777777" w:rsidR="00545553" w:rsidRPr="001A0FD7" w:rsidRDefault="00545553" w:rsidP="00EB3D00">
      <w:pPr>
        <w:tabs>
          <w:tab w:val="left" w:pos="2050"/>
        </w:tabs>
        <w:rPr>
          <w:rFonts w:asciiTheme="majorHAnsi" w:hAnsiTheme="majorHAnsi" w:cstheme="majorHAnsi"/>
        </w:rPr>
      </w:pPr>
    </w:p>
    <w:p w14:paraId="2CDA2E73" w14:textId="77777777" w:rsidR="00545553" w:rsidRPr="001A0FD7" w:rsidRDefault="00545553" w:rsidP="00EB3D00">
      <w:pPr>
        <w:tabs>
          <w:tab w:val="left" w:pos="2050"/>
        </w:tabs>
        <w:rPr>
          <w:rFonts w:asciiTheme="majorHAnsi" w:hAnsiTheme="majorHAnsi" w:cstheme="majorHAnsi"/>
        </w:rPr>
      </w:pPr>
    </w:p>
    <w:p w14:paraId="4934B656" w14:textId="77777777" w:rsidR="00E15C2A" w:rsidRPr="001A0FD7" w:rsidRDefault="00E15C2A" w:rsidP="00545553">
      <w:pPr>
        <w:jc w:val="center"/>
        <w:rPr>
          <w:rFonts w:asciiTheme="majorHAnsi" w:hAnsiTheme="majorHAnsi" w:cstheme="majorHAnsi"/>
          <w:b/>
          <w:sz w:val="28"/>
          <w:szCs w:val="22"/>
        </w:rPr>
        <w:sectPr w:rsidR="00E15C2A" w:rsidRPr="001A0FD7" w:rsidSect="008C00FA">
          <w:footerReference w:type="first" r:id="rId17"/>
          <w:pgSz w:w="11906" w:h="16838" w:code="9"/>
          <w:pgMar w:top="1134" w:right="1418" w:bottom="1418" w:left="1418" w:header="709" w:footer="709" w:gutter="0"/>
          <w:cols w:space="708"/>
          <w:docGrid w:linePitch="360"/>
        </w:sectPr>
      </w:pPr>
    </w:p>
    <w:p w14:paraId="0643E2CD" w14:textId="77777777" w:rsidR="002D6FB7"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756098FA" w14:textId="77777777" w:rsidR="00545553"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2D6FB7">
        <w:rPr>
          <w:rFonts w:asciiTheme="majorHAnsi" w:eastAsia="Arial" w:hAnsiTheme="majorHAnsi" w:cstheme="majorHAnsi"/>
          <w:b/>
          <w:sz w:val="28"/>
          <w:szCs w:val="22"/>
        </w:rPr>
        <w:t>MANDAT POUR LE DEMANDEUR PRINCIPAL</w:t>
      </w:r>
    </w:p>
    <w:p w14:paraId="15D9AC1A" w14:textId="77777777" w:rsidR="002D6FB7"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5AAC2FE5" w14:textId="77777777" w:rsidR="002D6FB7" w:rsidRPr="002D6FB7" w:rsidRDefault="002D6FB7" w:rsidP="00545553">
      <w:pPr>
        <w:jc w:val="center"/>
        <w:rPr>
          <w:rFonts w:asciiTheme="majorHAnsi" w:eastAsia="Arial" w:hAnsiTheme="majorHAnsi" w:cstheme="majorHAnsi"/>
          <w:b/>
          <w:sz w:val="28"/>
          <w:szCs w:val="22"/>
        </w:rPr>
      </w:pPr>
    </w:p>
    <w:p w14:paraId="1AB644DA" w14:textId="77777777" w:rsidR="005518E3" w:rsidRPr="001A0FD7" w:rsidRDefault="005518E3" w:rsidP="00545553">
      <w:pPr>
        <w:jc w:val="center"/>
        <w:rPr>
          <w:rFonts w:asciiTheme="majorHAnsi" w:hAnsiTheme="majorHAnsi" w:cstheme="majorHAnsi"/>
          <w:b/>
          <w:bCs/>
          <w:sz w:val="28"/>
          <w:szCs w:val="22"/>
        </w:rPr>
      </w:pPr>
      <w:r w:rsidRPr="001A0FD7">
        <w:rPr>
          <w:rFonts w:asciiTheme="majorHAnsi" w:hAnsiTheme="majorHAnsi" w:cstheme="majorHAnsi"/>
          <w:sz w:val="22"/>
          <w:szCs w:val="22"/>
        </w:rPr>
        <w:t>&lt;</w:t>
      </w:r>
      <w:r w:rsidR="00FB2856" w:rsidRPr="001A0FD7">
        <w:rPr>
          <w:rFonts w:asciiTheme="majorHAnsi" w:hAnsiTheme="majorHAnsi" w:cstheme="majorHAnsi"/>
          <w:sz w:val="22"/>
          <w:szCs w:val="22"/>
        </w:rPr>
        <w:t xml:space="preserve"> Vous devez reproduire ce texte autant de fois que nécessaire pour ajouter des partenaire</w:t>
      </w:r>
      <w:r w:rsidRPr="001A0FD7">
        <w:rPr>
          <w:rFonts w:asciiTheme="majorHAnsi" w:hAnsiTheme="majorHAnsi" w:cstheme="majorHAnsi"/>
          <w:sz w:val="22"/>
          <w:szCs w:val="22"/>
        </w:rPr>
        <w:t>&gt;</w:t>
      </w:r>
    </w:p>
    <w:p w14:paraId="5D7C1ECF" w14:textId="77777777" w:rsidR="005518E3" w:rsidRPr="001A0FD7" w:rsidRDefault="005518E3" w:rsidP="005518E3">
      <w:pPr>
        <w:spacing w:before="120"/>
        <w:jc w:val="both"/>
        <w:rPr>
          <w:rFonts w:asciiTheme="majorHAnsi" w:hAnsiTheme="majorHAnsi" w:cstheme="majorHAnsi"/>
          <w:sz w:val="22"/>
          <w:szCs w:val="22"/>
        </w:rPr>
      </w:pPr>
    </w:p>
    <w:p w14:paraId="7DB6CD34" w14:textId="77777777" w:rsidR="00545553" w:rsidRPr="001A0FD7" w:rsidRDefault="00545553" w:rsidP="005518E3">
      <w:pPr>
        <w:spacing w:before="120"/>
        <w:jc w:val="both"/>
        <w:rPr>
          <w:rFonts w:asciiTheme="majorHAnsi" w:hAnsiTheme="majorHAnsi" w:cstheme="majorHAnsi"/>
          <w:sz w:val="22"/>
          <w:szCs w:val="22"/>
        </w:rPr>
      </w:pPr>
      <w:r w:rsidRPr="001A0FD7">
        <w:rPr>
          <w:rFonts w:asciiTheme="majorHAnsi" w:hAnsiTheme="majorHAnsi" w:cstheme="majorHAnsi"/>
          <w:sz w:val="22"/>
          <w:szCs w:val="22"/>
        </w:rPr>
        <w:t>Le partenaire autorise le demandeur principal &lt;</w:t>
      </w:r>
      <w:r w:rsidRPr="001A0FD7">
        <w:rPr>
          <w:rFonts w:asciiTheme="majorHAnsi" w:hAnsiTheme="majorHAnsi" w:cstheme="majorHAnsi"/>
          <w:sz w:val="22"/>
          <w:szCs w:val="22"/>
          <w:highlight w:val="yellow"/>
        </w:rPr>
        <w:t>indiquez le nom de l’organisation</w:t>
      </w:r>
      <w:r w:rsidRPr="001A0FD7">
        <w:rPr>
          <w:rFonts w:asciiTheme="majorHAnsi" w:hAnsiTheme="majorHAnsi" w:cstheme="majorHAnsi"/>
          <w:sz w:val="22"/>
          <w:szCs w:val="22"/>
        </w:rPr>
        <w:t xml:space="preserve">&gt; à soumettre en son nom le présent formulaire de demande et à signer en son nom le contrat type de subvention (annexe G </w:t>
      </w:r>
      <w:r w:rsidR="005518E3" w:rsidRPr="001A0FD7">
        <w:rPr>
          <w:rFonts w:asciiTheme="majorHAnsi" w:hAnsiTheme="majorHAnsi" w:cstheme="majorHAnsi"/>
          <w:sz w:val="22"/>
          <w:szCs w:val="22"/>
        </w:rPr>
        <w:t xml:space="preserve">du Règlement d’Appel à Projets) </w:t>
      </w:r>
      <w:r w:rsidRPr="001A0FD7">
        <w:rPr>
          <w:rFonts w:asciiTheme="majorHAnsi" w:hAnsiTheme="majorHAnsi" w:cstheme="majorHAnsi"/>
          <w:sz w:val="22"/>
          <w:szCs w:val="22"/>
        </w:rPr>
        <w:t xml:space="preserve">avec </w:t>
      </w:r>
      <w:r w:rsidR="005518E3" w:rsidRPr="001A0FD7">
        <w:rPr>
          <w:rFonts w:asciiTheme="majorHAnsi" w:hAnsiTheme="majorHAnsi" w:cstheme="majorHAnsi"/>
          <w:sz w:val="22"/>
          <w:szCs w:val="22"/>
        </w:rPr>
        <w:t xml:space="preserve">Expertise France. </w:t>
      </w:r>
      <w:r w:rsidRPr="001A0FD7">
        <w:rPr>
          <w:rFonts w:asciiTheme="majorHAnsi" w:hAnsiTheme="majorHAnsi" w:cstheme="majorHAnsi"/>
          <w:sz w:val="22"/>
          <w:szCs w:val="22"/>
        </w:rPr>
        <w:t xml:space="preserve">Le </w:t>
      </w:r>
      <w:r w:rsidR="005518E3" w:rsidRPr="001A0FD7">
        <w:rPr>
          <w:rFonts w:asciiTheme="majorHAnsi" w:hAnsiTheme="majorHAnsi" w:cstheme="majorHAnsi"/>
          <w:sz w:val="22"/>
          <w:szCs w:val="22"/>
        </w:rPr>
        <w:t>partenaire</w:t>
      </w:r>
      <w:r w:rsidRPr="001A0FD7">
        <w:rPr>
          <w:rFonts w:asciiTheme="majorHAnsi" w:hAnsiTheme="majorHAnsi" w:cstheme="majorHAnsi"/>
          <w:sz w:val="22"/>
          <w:szCs w:val="22"/>
        </w:rPr>
        <w:t xml:space="preserve"> autorise également le demandeur principal à le représenter pour toutes questions relatives au présent contrat de subvention.</w:t>
      </w:r>
    </w:p>
    <w:p w14:paraId="68EB3435" w14:textId="77777777" w:rsidR="00545553" w:rsidRPr="001A0FD7" w:rsidRDefault="00545553" w:rsidP="005518E3">
      <w:pPr>
        <w:spacing w:before="120"/>
        <w:jc w:val="both"/>
        <w:rPr>
          <w:rFonts w:asciiTheme="majorHAnsi" w:hAnsiTheme="majorHAnsi" w:cstheme="majorHAnsi"/>
          <w:sz w:val="22"/>
          <w:szCs w:val="22"/>
        </w:rPr>
      </w:pPr>
      <w:r w:rsidRPr="001A0FD7">
        <w:rPr>
          <w:rFonts w:asciiTheme="majorHAnsi" w:hAnsiTheme="majorHAnsi" w:cstheme="majorHAnsi"/>
          <w:sz w:val="22"/>
          <w:szCs w:val="22"/>
        </w:rPr>
        <w:t>Nous avons lu et approuvé le contenu de la proposition soumise à l’administration contractante. Nous nous engageons à respecter les principes de bonnes pratiques en matière de partenariat.</w:t>
      </w:r>
    </w:p>
    <w:p w14:paraId="223EB9E2" w14:textId="77777777" w:rsidR="005518E3" w:rsidRPr="001A0FD7" w:rsidRDefault="005518E3" w:rsidP="005518E3">
      <w:pPr>
        <w:spacing w:before="120"/>
        <w:jc w:val="both"/>
        <w:rPr>
          <w:rFonts w:asciiTheme="majorHAnsi" w:hAnsiTheme="majorHAnsi" w:cstheme="majorHAnsi"/>
          <w:sz w:val="22"/>
          <w:szCs w:val="22"/>
        </w:rPr>
      </w:pPr>
    </w:p>
    <w:p w14:paraId="5B6DEAC4" w14:textId="77777777" w:rsidR="00545553" w:rsidRPr="001A0FD7" w:rsidRDefault="00545553" w:rsidP="00545553">
      <w:pPr>
        <w:spacing w:before="120"/>
        <w:jc w:val="center"/>
        <w:rPr>
          <w:rFonts w:asciiTheme="majorHAnsi" w:hAnsiTheme="majorHAnsi" w:cs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45553" w:rsidRPr="001A0FD7" w14:paraId="376D0E6E" w14:textId="77777777" w:rsidTr="00BD0383">
        <w:tc>
          <w:tcPr>
            <w:tcW w:w="1951" w:type="dxa"/>
            <w:shd w:val="clear" w:color="auto" w:fill="E6E6E6"/>
          </w:tcPr>
          <w:p w14:paraId="22D44EFA" w14:textId="77777777"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Nom :</w:t>
            </w:r>
          </w:p>
        </w:tc>
        <w:tc>
          <w:tcPr>
            <w:tcW w:w="7335" w:type="dxa"/>
          </w:tcPr>
          <w:p w14:paraId="45E68444" w14:textId="77777777" w:rsidR="00545553" w:rsidRPr="001A0FD7" w:rsidRDefault="00545553" w:rsidP="00545553">
            <w:pPr>
              <w:spacing w:before="120"/>
              <w:jc w:val="center"/>
              <w:rPr>
                <w:rFonts w:asciiTheme="majorHAnsi" w:hAnsiTheme="majorHAnsi" w:cstheme="majorHAnsi"/>
                <w:sz w:val="22"/>
                <w:szCs w:val="22"/>
              </w:rPr>
            </w:pPr>
          </w:p>
        </w:tc>
      </w:tr>
      <w:tr w:rsidR="00545553" w:rsidRPr="001A0FD7" w14:paraId="1DEE3761" w14:textId="77777777" w:rsidTr="00BD0383">
        <w:tc>
          <w:tcPr>
            <w:tcW w:w="1951" w:type="dxa"/>
            <w:shd w:val="clear" w:color="auto" w:fill="E6E6E6"/>
          </w:tcPr>
          <w:p w14:paraId="6DCF50C0" w14:textId="77777777"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Organisation :</w:t>
            </w:r>
          </w:p>
        </w:tc>
        <w:tc>
          <w:tcPr>
            <w:tcW w:w="7335" w:type="dxa"/>
          </w:tcPr>
          <w:p w14:paraId="4559B7D5" w14:textId="77777777" w:rsidR="00545553" w:rsidRPr="001A0FD7" w:rsidRDefault="00545553" w:rsidP="00545553">
            <w:pPr>
              <w:spacing w:before="120"/>
              <w:jc w:val="center"/>
              <w:rPr>
                <w:rFonts w:asciiTheme="majorHAnsi" w:hAnsiTheme="majorHAnsi" w:cstheme="majorHAnsi"/>
                <w:sz w:val="22"/>
                <w:szCs w:val="22"/>
              </w:rPr>
            </w:pPr>
          </w:p>
        </w:tc>
      </w:tr>
      <w:tr w:rsidR="00545553" w:rsidRPr="001A0FD7" w14:paraId="16FB44C5" w14:textId="77777777" w:rsidTr="00BD0383">
        <w:tc>
          <w:tcPr>
            <w:tcW w:w="1951" w:type="dxa"/>
            <w:shd w:val="clear" w:color="auto" w:fill="E6E6E6"/>
          </w:tcPr>
          <w:p w14:paraId="56CF4546" w14:textId="77777777"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Fonction :</w:t>
            </w:r>
          </w:p>
        </w:tc>
        <w:tc>
          <w:tcPr>
            <w:tcW w:w="7335" w:type="dxa"/>
          </w:tcPr>
          <w:p w14:paraId="68A181BE" w14:textId="77777777" w:rsidR="00545553" w:rsidRPr="001A0FD7" w:rsidRDefault="00545553" w:rsidP="00545553">
            <w:pPr>
              <w:spacing w:before="120"/>
              <w:jc w:val="center"/>
              <w:rPr>
                <w:rFonts w:asciiTheme="majorHAnsi" w:hAnsiTheme="majorHAnsi" w:cstheme="majorHAnsi"/>
                <w:sz w:val="22"/>
                <w:szCs w:val="22"/>
              </w:rPr>
            </w:pPr>
          </w:p>
        </w:tc>
      </w:tr>
      <w:tr w:rsidR="00545553" w:rsidRPr="001A0FD7" w14:paraId="6DCC3B7C" w14:textId="77777777" w:rsidTr="00BD0383">
        <w:tc>
          <w:tcPr>
            <w:tcW w:w="1951" w:type="dxa"/>
            <w:shd w:val="clear" w:color="auto" w:fill="E6E6E6"/>
          </w:tcPr>
          <w:p w14:paraId="4089FEE0" w14:textId="77777777"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Signature :</w:t>
            </w:r>
          </w:p>
        </w:tc>
        <w:tc>
          <w:tcPr>
            <w:tcW w:w="7335" w:type="dxa"/>
          </w:tcPr>
          <w:p w14:paraId="0903B1E4" w14:textId="77777777" w:rsidR="00545553" w:rsidRPr="001A0FD7" w:rsidRDefault="00545553" w:rsidP="00545553">
            <w:pPr>
              <w:spacing w:before="120"/>
              <w:jc w:val="center"/>
              <w:rPr>
                <w:rFonts w:asciiTheme="majorHAnsi" w:hAnsiTheme="majorHAnsi" w:cstheme="majorHAnsi"/>
                <w:sz w:val="22"/>
                <w:szCs w:val="22"/>
              </w:rPr>
            </w:pPr>
          </w:p>
        </w:tc>
      </w:tr>
      <w:tr w:rsidR="00545553" w:rsidRPr="001A0FD7" w14:paraId="1EB26FAA" w14:textId="77777777" w:rsidTr="00BD0383">
        <w:tc>
          <w:tcPr>
            <w:tcW w:w="1951" w:type="dxa"/>
            <w:shd w:val="clear" w:color="auto" w:fill="E6E6E6"/>
          </w:tcPr>
          <w:p w14:paraId="4F130513" w14:textId="77777777"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Date et lieu :</w:t>
            </w:r>
          </w:p>
        </w:tc>
        <w:tc>
          <w:tcPr>
            <w:tcW w:w="7335" w:type="dxa"/>
          </w:tcPr>
          <w:p w14:paraId="27B67BA7" w14:textId="77777777" w:rsidR="00545553" w:rsidRPr="001A0FD7" w:rsidRDefault="00545553" w:rsidP="00545553">
            <w:pPr>
              <w:spacing w:before="120"/>
              <w:jc w:val="center"/>
              <w:rPr>
                <w:rFonts w:asciiTheme="majorHAnsi" w:hAnsiTheme="majorHAnsi" w:cstheme="majorHAnsi"/>
                <w:sz w:val="22"/>
                <w:szCs w:val="22"/>
              </w:rPr>
            </w:pPr>
          </w:p>
        </w:tc>
      </w:tr>
    </w:tbl>
    <w:p w14:paraId="3E7296DD" w14:textId="77777777" w:rsidR="00545553" w:rsidRPr="001A0FD7" w:rsidRDefault="00545553" w:rsidP="00545553">
      <w:pPr>
        <w:jc w:val="center"/>
        <w:rPr>
          <w:rFonts w:asciiTheme="majorHAnsi" w:hAnsiTheme="majorHAnsi" w:cstheme="majorHAnsi"/>
          <w:sz w:val="22"/>
          <w:szCs w:val="22"/>
        </w:rPr>
      </w:pPr>
    </w:p>
    <w:p w14:paraId="4D126869" w14:textId="77777777" w:rsidR="00545553" w:rsidRPr="001A0FD7" w:rsidRDefault="00545553" w:rsidP="00545553">
      <w:pPr>
        <w:tabs>
          <w:tab w:val="left" w:pos="2050"/>
        </w:tabs>
        <w:jc w:val="center"/>
        <w:rPr>
          <w:rFonts w:asciiTheme="majorHAnsi" w:hAnsiTheme="majorHAnsi" w:cstheme="majorHAnsi"/>
        </w:rPr>
      </w:pPr>
      <w:r w:rsidRPr="001A0FD7">
        <w:rPr>
          <w:rFonts w:asciiTheme="majorHAnsi" w:hAnsiTheme="majorHAnsi" w:cstheme="majorHAnsi"/>
        </w:rPr>
        <w:br w:type="page"/>
      </w:r>
    </w:p>
    <w:p w14:paraId="563C72F6" w14:textId="77777777" w:rsidR="002D6FB7" w:rsidRDefault="002D6FB7"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68133A01" w14:textId="77777777" w:rsidR="00FB2856" w:rsidRPr="00C06B2D" w:rsidRDefault="00FB2856"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C06B2D">
        <w:rPr>
          <w:rFonts w:asciiTheme="majorHAnsi" w:eastAsia="Arial" w:hAnsiTheme="majorHAnsi" w:cstheme="majorHAnsi"/>
          <w:b/>
          <w:sz w:val="28"/>
          <w:szCs w:val="22"/>
        </w:rPr>
        <w:t>ASSOCIÉS PARTICIPANT À L’ACTION</w:t>
      </w:r>
    </w:p>
    <w:p w14:paraId="44A5351E" w14:textId="77777777" w:rsidR="002D6FB7" w:rsidRDefault="002D6FB7"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10F3AA4D" w14:textId="77777777" w:rsidR="002D6FB7" w:rsidRPr="002D6FB7" w:rsidRDefault="002D6FB7" w:rsidP="00A6392F">
      <w:pPr>
        <w:jc w:val="center"/>
        <w:rPr>
          <w:rFonts w:asciiTheme="majorHAnsi" w:eastAsia="Arial" w:hAnsiTheme="majorHAnsi" w:cstheme="majorHAnsi"/>
          <w:b/>
          <w:sz w:val="28"/>
          <w:szCs w:val="22"/>
        </w:rPr>
      </w:pPr>
    </w:p>
    <w:p w14:paraId="6ED8FCC0" w14:textId="77777777" w:rsidR="00FB2856" w:rsidRPr="001A0FD7" w:rsidRDefault="00FB2856" w:rsidP="00FB2856">
      <w:pPr>
        <w:spacing w:before="120"/>
        <w:jc w:val="both"/>
        <w:rPr>
          <w:rFonts w:asciiTheme="majorHAnsi" w:hAnsiTheme="majorHAnsi" w:cstheme="majorHAnsi"/>
          <w:sz w:val="22"/>
          <w:szCs w:val="22"/>
        </w:rPr>
      </w:pPr>
      <w:r w:rsidRPr="001A0FD7">
        <w:rPr>
          <w:rFonts w:asciiTheme="majorHAnsi" w:hAnsiTheme="majorHAnsi" w:cstheme="majorHAnsi"/>
          <w:sz w:val="22"/>
          <w:szCs w:val="22"/>
        </w:rPr>
        <w:t>Cette rubrique doit être complétée pour chaque organisation associée au sens de la section 2.1.3 du Règlement d’Appel à Projet</w:t>
      </w:r>
      <w:r w:rsidR="000D79B1">
        <w:rPr>
          <w:rFonts w:asciiTheme="majorHAnsi" w:hAnsiTheme="majorHAnsi" w:cstheme="majorHAnsi"/>
          <w:sz w:val="22"/>
          <w:szCs w:val="22"/>
        </w:rPr>
        <w:t>s</w:t>
      </w:r>
      <w:r w:rsidRPr="001A0FD7">
        <w:rPr>
          <w:rFonts w:asciiTheme="majorHAnsi" w:hAnsiTheme="majorHAnsi" w:cstheme="majorHAnsi"/>
          <w:sz w:val="22"/>
          <w:szCs w:val="22"/>
        </w:rPr>
        <w:t>. Vous devez reproduire ce tableau autant de fois que nécessaire pour ajouter des associés.</w:t>
      </w:r>
    </w:p>
    <w:p w14:paraId="1565351C" w14:textId="77777777" w:rsidR="00FB2856" w:rsidRPr="001A0FD7" w:rsidRDefault="00FB2856" w:rsidP="00FB2856">
      <w:pPr>
        <w:spacing w:before="120"/>
        <w:jc w:val="both"/>
        <w:rPr>
          <w:rFonts w:asciiTheme="majorHAnsi" w:hAnsiTheme="majorHAnsi" w:cstheme="majorHAnsi"/>
          <w:sz w:val="22"/>
          <w:szCs w:val="22"/>
          <w:highlight w:val="yellow"/>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FB2856" w:rsidRPr="001A0FD7" w14:paraId="4C12AB15" w14:textId="77777777" w:rsidTr="00BD0383">
        <w:trPr>
          <w:jc w:val="center"/>
        </w:trPr>
        <w:tc>
          <w:tcPr>
            <w:tcW w:w="5245" w:type="dxa"/>
            <w:shd w:val="clear" w:color="auto" w:fill="E6E6E6"/>
            <w:vAlign w:val="center"/>
          </w:tcPr>
          <w:p w14:paraId="66B32140" w14:textId="77777777" w:rsidR="00FB2856" w:rsidRPr="001A0FD7" w:rsidRDefault="00FB2856" w:rsidP="00BD0383">
            <w:pPr>
              <w:spacing w:before="120"/>
              <w:rPr>
                <w:rFonts w:asciiTheme="majorHAnsi" w:hAnsiTheme="majorHAnsi" w:cstheme="majorHAnsi"/>
                <w:sz w:val="22"/>
                <w:szCs w:val="22"/>
                <w:highlight w:val="yellow"/>
              </w:rPr>
            </w:pPr>
          </w:p>
        </w:tc>
        <w:tc>
          <w:tcPr>
            <w:tcW w:w="4062" w:type="dxa"/>
            <w:shd w:val="pct10" w:color="auto" w:fill="FFFFFF"/>
          </w:tcPr>
          <w:p w14:paraId="010F894B" w14:textId="77777777" w:rsidR="00FB2856" w:rsidRPr="001A0FD7" w:rsidRDefault="00FB2856" w:rsidP="00BD0383">
            <w:pPr>
              <w:spacing w:before="120"/>
              <w:rPr>
                <w:rFonts w:asciiTheme="majorHAnsi" w:hAnsiTheme="majorHAnsi" w:cstheme="majorHAnsi"/>
                <w:sz w:val="22"/>
                <w:szCs w:val="22"/>
                <w:highlight w:val="yellow"/>
              </w:rPr>
            </w:pPr>
            <w:r w:rsidRPr="001A0FD7">
              <w:rPr>
                <w:rFonts w:asciiTheme="majorHAnsi" w:hAnsiTheme="majorHAnsi" w:cstheme="majorHAnsi"/>
                <w:sz w:val="22"/>
                <w:szCs w:val="22"/>
              </w:rPr>
              <w:t>Associé n° </w:t>
            </w:r>
            <w:r w:rsidRPr="001A0FD7">
              <w:rPr>
                <w:rFonts w:asciiTheme="majorHAnsi" w:hAnsiTheme="majorHAnsi" w:cstheme="majorHAnsi"/>
                <w:sz w:val="22"/>
                <w:szCs w:val="22"/>
                <w:highlight w:val="yellow"/>
              </w:rPr>
              <w:t>&lt;numéro&gt;</w:t>
            </w:r>
          </w:p>
        </w:tc>
      </w:tr>
      <w:tr w:rsidR="00FB2856" w:rsidRPr="001A0FD7" w14:paraId="11619FA4" w14:textId="77777777" w:rsidTr="00BD0383">
        <w:trPr>
          <w:jc w:val="center"/>
        </w:trPr>
        <w:tc>
          <w:tcPr>
            <w:tcW w:w="5245" w:type="dxa"/>
            <w:shd w:val="clear" w:color="auto" w:fill="E6E6E6"/>
          </w:tcPr>
          <w:p w14:paraId="033A1E40"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Dénomination officielle complète</w:t>
            </w:r>
          </w:p>
        </w:tc>
        <w:tc>
          <w:tcPr>
            <w:tcW w:w="4062" w:type="dxa"/>
          </w:tcPr>
          <w:p w14:paraId="67A71F1E" w14:textId="77777777" w:rsidR="00FB2856" w:rsidRPr="001A0FD7" w:rsidRDefault="00FB2856" w:rsidP="00BD0383">
            <w:pPr>
              <w:spacing w:before="120"/>
              <w:rPr>
                <w:rFonts w:asciiTheme="majorHAnsi" w:hAnsiTheme="majorHAnsi" w:cstheme="majorHAnsi"/>
                <w:sz w:val="22"/>
                <w:szCs w:val="22"/>
              </w:rPr>
            </w:pPr>
          </w:p>
        </w:tc>
      </w:tr>
      <w:tr w:rsidR="00FB2856" w:rsidRPr="001A0FD7" w14:paraId="11793546" w14:textId="77777777" w:rsidTr="00BD0383">
        <w:trPr>
          <w:jc w:val="center"/>
        </w:trPr>
        <w:tc>
          <w:tcPr>
            <w:tcW w:w="5245" w:type="dxa"/>
            <w:shd w:val="clear" w:color="auto" w:fill="E6E6E6"/>
          </w:tcPr>
          <w:p w14:paraId="6936039C"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Pays d’enregistrement</w:t>
            </w:r>
          </w:p>
        </w:tc>
        <w:tc>
          <w:tcPr>
            <w:tcW w:w="4062" w:type="dxa"/>
          </w:tcPr>
          <w:p w14:paraId="583557E1" w14:textId="77777777" w:rsidR="00FB2856" w:rsidRPr="001A0FD7" w:rsidRDefault="00FB2856" w:rsidP="00BD0383">
            <w:pPr>
              <w:spacing w:before="120"/>
              <w:rPr>
                <w:rFonts w:asciiTheme="majorHAnsi" w:hAnsiTheme="majorHAnsi" w:cstheme="majorHAnsi"/>
                <w:sz w:val="22"/>
                <w:szCs w:val="22"/>
              </w:rPr>
            </w:pPr>
          </w:p>
        </w:tc>
      </w:tr>
      <w:tr w:rsidR="00FB2856" w:rsidRPr="001A0FD7" w14:paraId="04EF1217" w14:textId="77777777" w:rsidTr="00BD0383">
        <w:trPr>
          <w:jc w:val="center"/>
        </w:trPr>
        <w:tc>
          <w:tcPr>
            <w:tcW w:w="5245" w:type="dxa"/>
            <w:shd w:val="clear" w:color="auto" w:fill="E6E6E6"/>
          </w:tcPr>
          <w:p w14:paraId="71FD6C6F"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Statut juridique</w:t>
            </w:r>
            <w:r w:rsidRPr="001A0FD7">
              <w:rPr>
                <w:rStyle w:val="Appelnotedebasdep"/>
                <w:rFonts w:asciiTheme="majorHAnsi" w:hAnsiTheme="majorHAnsi" w:cstheme="majorHAnsi"/>
                <w:szCs w:val="22"/>
              </w:rPr>
              <w:footnoteReference w:id="9"/>
            </w:r>
          </w:p>
        </w:tc>
        <w:tc>
          <w:tcPr>
            <w:tcW w:w="4062" w:type="dxa"/>
          </w:tcPr>
          <w:p w14:paraId="2235CC65" w14:textId="77777777" w:rsidR="00FB2856" w:rsidRPr="001A0FD7" w:rsidRDefault="00FB2856" w:rsidP="00BD0383">
            <w:pPr>
              <w:spacing w:before="120"/>
              <w:rPr>
                <w:rFonts w:asciiTheme="majorHAnsi" w:hAnsiTheme="majorHAnsi" w:cstheme="majorHAnsi"/>
                <w:sz w:val="22"/>
                <w:szCs w:val="22"/>
              </w:rPr>
            </w:pPr>
          </w:p>
        </w:tc>
      </w:tr>
      <w:tr w:rsidR="00FB2856" w:rsidRPr="001A0FD7" w14:paraId="367804D2" w14:textId="77777777" w:rsidTr="00BD0383">
        <w:trPr>
          <w:jc w:val="center"/>
        </w:trPr>
        <w:tc>
          <w:tcPr>
            <w:tcW w:w="5245" w:type="dxa"/>
            <w:shd w:val="clear" w:color="auto" w:fill="E6E6E6"/>
          </w:tcPr>
          <w:p w14:paraId="6295B633"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Adresse officielle</w:t>
            </w:r>
          </w:p>
        </w:tc>
        <w:tc>
          <w:tcPr>
            <w:tcW w:w="4062" w:type="dxa"/>
          </w:tcPr>
          <w:p w14:paraId="247BA50F" w14:textId="77777777" w:rsidR="00FB2856" w:rsidRPr="001A0FD7" w:rsidRDefault="00FB2856" w:rsidP="00BD0383">
            <w:pPr>
              <w:spacing w:before="120"/>
              <w:rPr>
                <w:rFonts w:asciiTheme="majorHAnsi" w:hAnsiTheme="majorHAnsi" w:cstheme="majorHAnsi"/>
                <w:sz w:val="22"/>
                <w:szCs w:val="22"/>
              </w:rPr>
            </w:pPr>
          </w:p>
        </w:tc>
      </w:tr>
      <w:tr w:rsidR="00FB2856" w:rsidRPr="001A0FD7" w14:paraId="30CA603F" w14:textId="77777777" w:rsidTr="00BD0383">
        <w:trPr>
          <w:jc w:val="center"/>
        </w:trPr>
        <w:tc>
          <w:tcPr>
            <w:tcW w:w="5245" w:type="dxa"/>
            <w:shd w:val="clear" w:color="auto" w:fill="E6E6E6"/>
          </w:tcPr>
          <w:p w14:paraId="355DB3FF"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Personne de contact</w:t>
            </w:r>
          </w:p>
        </w:tc>
        <w:tc>
          <w:tcPr>
            <w:tcW w:w="4062" w:type="dxa"/>
          </w:tcPr>
          <w:p w14:paraId="66CF10F4" w14:textId="77777777" w:rsidR="00FB2856" w:rsidRPr="001A0FD7" w:rsidRDefault="00FB2856" w:rsidP="00BD0383">
            <w:pPr>
              <w:spacing w:before="120"/>
              <w:rPr>
                <w:rFonts w:asciiTheme="majorHAnsi" w:hAnsiTheme="majorHAnsi" w:cstheme="majorHAnsi"/>
                <w:sz w:val="22"/>
                <w:szCs w:val="22"/>
              </w:rPr>
            </w:pPr>
          </w:p>
        </w:tc>
      </w:tr>
      <w:tr w:rsidR="00FB2856" w:rsidRPr="001A0FD7" w14:paraId="3D6F5E32" w14:textId="77777777" w:rsidTr="00BD0383">
        <w:trPr>
          <w:jc w:val="center"/>
        </w:trPr>
        <w:tc>
          <w:tcPr>
            <w:tcW w:w="5245" w:type="dxa"/>
            <w:shd w:val="clear" w:color="auto" w:fill="E6E6E6"/>
          </w:tcPr>
          <w:p w14:paraId="5EDB112C" w14:textId="77777777" w:rsidR="00FB2856" w:rsidRPr="001A0FD7" w:rsidRDefault="00FB2856" w:rsidP="00BD0383">
            <w:pPr>
              <w:spacing w:before="120"/>
              <w:rPr>
                <w:rFonts w:asciiTheme="majorHAnsi" w:hAnsiTheme="majorHAnsi" w:cstheme="majorHAnsi"/>
                <w:sz w:val="22"/>
                <w:szCs w:val="22"/>
              </w:rPr>
            </w:pPr>
            <w:r w:rsidRPr="001A0FD7">
              <w:rPr>
                <w:rFonts w:asciiTheme="majorHAnsi" w:hAnsiTheme="majorHAnsi" w:cstheme="majorHAnsi"/>
                <w:b/>
                <w:sz w:val="22"/>
                <w:szCs w:val="22"/>
              </w:rPr>
              <w:t>Numéro de téléphone :</w:t>
            </w:r>
            <w:r w:rsidRPr="001A0FD7">
              <w:rPr>
                <w:rFonts w:asciiTheme="majorHAnsi" w:hAnsiTheme="majorHAnsi" w:cstheme="majorHAnsi"/>
                <w:sz w:val="22"/>
                <w:szCs w:val="22"/>
              </w:rPr>
              <w:t xml:space="preserve"> indicatif du pays + indicatif de la ville + numéro</w:t>
            </w:r>
          </w:p>
        </w:tc>
        <w:tc>
          <w:tcPr>
            <w:tcW w:w="4062" w:type="dxa"/>
          </w:tcPr>
          <w:p w14:paraId="152EBF58" w14:textId="77777777" w:rsidR="00FB2856" w:rsidRPr="001A0FD7" w:rsidRDefault="00FB2856" w:rsidP="00BD0383">
            <w:pPr>
              <w:spacing w:before="120"/>
              <w:rPr>
                <w:rFonts w:asciiTheme="majorHAnsi" w:hAnsiTheme="majorHAnsi" w:cstheme="majorHAnsi"/>
                <w:sz w:val="22"/>
                <w:szCs w:val="22"/>
              </w:rPr>
            </w:pPr>
          </w:p>
        </w:tc>
      </w:tr>
      <w:tr w:rsidR="00FB2856" w:rsidRPr="001A0FD7" w14:paraId="75D7FC40" w14:textId="77777777" w:rsidTr="00BD0383">
        <w:trPr>
          <w:jc w:val="center"/>
        </w:trPr>
        <w:tc>
          <w:tcPr>
            <w:tcW w:w="5245" w:type="dxa"/>
            <w:shd w:val="clear" w:color="auto" w:fill="E6E6E6"/>
          </w:tcPr>
          <w:p w14:paraId="747D8C16" w14:textId="77777777" w:rsidR="00FB2856" w:rsidRPr="001A0FD7" w:rsidRDefault="00FB2856" w:rsidP="00BD0383">
            <w:pPr>
              <w:spacing w:before="120"/>
              <w:rPr>
                <w:rFonts w:asciiTheme="majorHAnsi" w:hAnsiTheme="majorHAnsi" w:cstheme="majorHAnsi"/>
                <w:sz w:val="22"/>
                <w:szCs w:val="22"/>
              </w:rPr>
            </w:pPr>
            <w:r w:rsidRPr="001A0FD7">
              <w:rPr>
                <w:rFonts w:asciiTheme="majorHAnsi" w:hAnsiTheme="majorHAnsi" w:cstheme="majorHAnsi"/>
                <w:b/>
                <w:sz w:val="22"/>
                <w:szCs w:val="22"/>
              </w:rPr>
              <w:t>Numéro de fax :</w:t>
            </w:r>
            <w:r w:rsidRPr="001A0FD7">
              <w:rPr>
                <w:rFonts w:asciiTheme="majorHAnsi" w:hAnsiTheme="majorHAnsi" w:cstheme="majorHAnsi"/>
                <w:sz w:val="22"/>
                <w:szCs w:val="22"/>
              </w:rPr>
              <w:t xml:space="preserve"> indicatif du pays + indicatif de la ville + numéro</w:t>
            </w:r>
          </w:p>
        </w:tc>
        <w:tc>
          <w:tcPr>
            <w:tcW w:w="4062" w:type="dxa"/>
          </w:tcPr>
          <w:p w14:paraId="0F7425BA" w14:textId="77777777" w:rsidR="00FB2856" w:rsidRPr="001A0FD7" w:rsidRDefault="00FB2856" w:rsidP="00BD0383">
            <w:pPr>
              <w:spacing w:before="120"/>
              <w:rPr>
                <w:rFonts w:asciiTheme="majorHAnsi" w:hAnsiTheme="majorHAnsi" w:cstheme="majorHAnsi"/>
                <w:sz w:val="22"/>
                <w:szCs w:val="22"/>
              </w:rPr>
            </w:pPr>
          </w:p>
        </w:tc>
      </w:tr>
      <w:tr w:rsidR="00FB2856" w:rsidRPr="001A0FD7" w14:paraId="7577DA8F" w14:textId="77777777" w:rsidTr="00BD0383">
        <w:trPr>
          <w:jc w:val="center"/>
        </w:trPr>
        <w:tc>
          <w:tcPr>
            <w:tcW w:w="5245" w:type="dxa"/>
            <w:shd w:val="clear" w:color="auto" w:fill="E6E6E6"/>
          </w:tcPr>
          <w:p w14:paraId="79F51F7A"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Adresse de courrier électronique</w:t>
            </w:r>
          </w:p>
        </w:tc>
        <w:tc>
          <w:tcPr>
            <w:tcW w:w="4062" w:type="dxa"/>
          </w:tcPr>
          <w:p w14:paraId="4BC591D1" w14:textId="77777777" w:rsidR="00FB2856" w:rsidRPr="001A0FD7" w:rsidRDefault="00FB2856" w:rsidP="00BD0383">
            <w:pPr>
              <w:spacing w:before="120"/>
              <w:rPr>
                <w:rFonts w:asciiTheme="majorHAnsi" w:hAnsiTheme="majorHAnsi" w:cstheme="majorHAnsi"/>
                <w:sz w:val="22"/>
                <w:szCs w:val="22"/>
              </w:rPr>
            </w:pPr>
          </w:p>
        </w:tc>
      </w:tr>
      <w:tr w:rsidR="00FB2856" w:rsidRPr="001A0FD7" w14:paraId="6B96DC09" w14:textId="77777777" w:rsidTr="00BD0383">
        <w:trPr>
          <w:jc w:val="center"/>
        </w:trPr>
        <w:tc>
          <w:tcPr>
            <w:tcW w:w="5245" w:type="dxa"/>
            <w:shd w:val="clear" w:color="auto" w:fill="E6E6E6"/>
          </w:tcPr>
          <w:p w14:paraId="1208A5C6"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Nombre d’employés</w:t>
            </w:r>
          </w:p>
        </w:tc>
        <w:tc>
          <w:tcPr>
            <w:tcW w:w="4062" w:type="dxa"/>
          </w:tcPr>
          <w:p w14:paraId="70CC604A" w14:textId="77777777" w:rsidR="00FB2856" w:rsidRPr="001A0FD7" w:rsidRDefault="00FB2856" w:rsidP="00BD0383">
            <w:pPr>
              <w:spacing w:before="120"/>
              <w:rPr>
                <w:rFonts w:asciiTheme="majorHAnsi" w:hAnsiTheme="majorHAnsi" w:cstheme="majorHAnsi"/>
                <w:sz w:val="22"/>
                <w:szCs w:val="22"/>
              </w:rPr>
            </w:pPr>
          </w:p>
        </w:tc>
      </w:tr>
      <w:tr w:rsidR="00FB2856" w:rsidRPr="001A0FD7" w14:paraId="463DD97C" w14:textId="77777777" w:rsidTr="00BD0383">
        <w:trPr>
          <w:jc w:val="center"/>
        </w:trPr>
        <w:tc>
          <w:tcPr>
            <w:tcW w:w="5245" w:type="dxa"/>
            <w:shd w:val="clear" w:color="auto" w:fill="E6E6E6"/>
          </w:tcPr>
          <w:p w14:paraId="15842781"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Expérience acquise dans le cadre d’actions similaires en rapport avec le rôle exercé dans la mise en œuvre de l’action proposée</w:t>
            </w:r>
          </w:p>
        </w:tc>
        <w:tc>
          <w:tcPr>
            <w:tcW w:w="4062" w:type="dxa"/>
          </w:tcPr>
          <w:p w14:paraId="09EC3870" w14:textId="77777777" w:rsidR="00FB2856" w:rsidRPr="001A0FD7" w:rsidRDefault="00FB2856" w:rsidP="00BD0383">
            <w:pPr>
              <w:spacing w:before="120"/>
              <w:rPr>
                <w:rFonts w:asciiTheme="majorHAnsi" w:hAnsiTheme="majorHAnsi" w:cstheme="majorHAnsi"/>
                <w:sz w:val="22"/>
                <w:szCs w:val="22"/>
              </w:rPr>
            </w:pPr>
          </w:p>
        </w:tc>
      </w:tr>
      <w:tr w:rsidR="00FB2856" w:rsidRPr="001A0FD7" w14:paraId="43EB6ED1" w14:textId="77777777" w:rsidTr="00BD0383">
        <w:trPr>
          <w:jc w:val="center"/>
        </w:trPr>
        <w:tc>
          <w:tcPr>
            <w:tcW w:w="5245" w:type="dxa"/>
            <w:shd w:val="clear" w:color="auto" w:fill="E6E6E6"/>
          </w:tcPr>
          <w:p w14:paraId="4DCD37BF"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Historique de la coopération avec le demandeur</w:t>
            </w:r>
          </w:p>
        </w:tc>
        <w:tc>
          <w:tcPr>
            <w:tcW w:w="4062" w:type="dxa"/>
          </w:tcPr>
          <w:p w14:paraId="54E08216" w14:textId="77777777" w:rsidR="00FB2856" w:rsidRPr="001A0FD7" w:rsidRDefault="00FB2856" w:rsidP="00BD0383">
            <w:pPr>
              <w:spacing w:before="120"/>
              <w:rPr>
                <w:rFonts w:asciiTheme="majorHAnsi" w:hAnsiTheme="majorHAnsi" w:cstheme="majorHAnsi"/>
                <w:sz w:val="22"/>
                <w:szCs w:val="22"/>
              </w:rPr>
            </w:pPr>
          </w:p>
        </w:tc>
      </w:tr>
      <w:tr w:rsidR="00FB2856" w:rsidRPr="001A0FD7" w14:paraId="18D22B51" w14:textId="77777777" w:rsidTr="00BD0383">
        <w:trPr>
          <w:jc w:val="center"/>
        </w:trPr>
        <w:tc>
          <w:tcPr>
            <w:tcW w:w="5245" w:type="dxa"/>
            <w:shd w:val="clear" w:color="auto" w:fill="E6E6E6"/>
          </w:tcPr>
          <w:p w14:paraId="3A072630"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Rôle et participation dans la préparation de l’action proposée</w:t>
            </w:r>
          </w:p>
        </w:tc>
        <w:tc>
          <w:tcPr>
            <w:tcW w:w="4062" w:type="dxa"/>
          </w:tcPr>
          <w:p w14:paraId="3F50C63F" w14:textId="77777777" w:rsidR="00FB2856" w:rsidRPr="001A0FD7" w:rsidRDefault="00FB2856" w:rsidP="00BD0383">
            <w:pPr>
              <w:spacing w:before="120"/>
              <w:rPr>
                <w:rFonts w:asciiTheme="majorHAnsi" w:hAnsiTheme="majorHAnsi" w:cstheme="majorHAnsi"/>
                <w:sz w:val="22"/>
                <w:szCs w:val="22"/>
              </w:rPr>
            </w:pPr>
          </w:p>
        </w:tc>
      </w:tr>
      <w:tr w:rsidR="00FB2856" w:rsidRPr="001A0FD7" w14:paraId="398B92F0" w14:textId="77777777" w:rsidTr="00BD0383">
        <w:trPr>
          <w:jc w:val="center"/>
        </w:trPr>
        <w:tc>
          <w:tcPr>
            <w:tcW w:w="5245" w:type="dxa"/>
            <w:shd w:val="clear" w:color="auto" w:fill="E6E6E6"/>
          </w:tcPr>
          <w:p w14:paraId="51D48064"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Rôle et participation dans la mise en œuvre de l’action proposée</w:t>
            </w:r>
          </w:p>
        </w:tc>
        <w:tc>
          <w:tcPr>
            <w:tcW w:w="4062" w:type="dxa"/>
          </w:tcPr>
          <w:p w14:paraId="604E5E7C" w14:textId="77777777" w:rsidR="00FB2856" w:rsidRPr="001A0FD7" w:rsidRDefault="00FB2856" w:rsidP="00BD0383">
            <w:pPr>
              <w:spacing w:before="120"/>
              <w:rPr>
                <w:rFonts w:asciiTheme="majorHAnsi" w:hAnsiTheme="majorHAnsi" w:cstheme="majorHAnsi"/>
                <w:sz w:val="22"/>
                <w:szCs w:val="22"/>
              </w:rPr>
            </w:pPr>
          </w:p>
        </w:tc>
      </w:tr>
    </w:tbl>
    <w:p w14:paraId="3A90DD80" w14:textId="77777777" w:rsidR="00FB2856" w:rsidRPr="001A0FD7" w:rsidRDefault="00FB2856" w:rsidP="00FB2856">
      <w:pPr>
        <w:spacing w:before="120"/>
        <w:jc w:val="both"/>
        <w:rPr>
          <w:rFonts w:asciiTheme="majorHAnsi" w:hAnsiTheme="majorHAnsi" w:cstheme="majorHAnsi"/>
          <w:sz w:val="22"/>
          <w:szCs w:val="22"/>
        </w:rPr>
      </w:pPr>
    </w:p>
    <w:p w14:paraId="628E48F2" w14:textId="77777777" w:rsidR="00FB2856" w:rsidRPr="001A0FD7" w:rsidRDefault="00FB2856" w:rsidP="00FB2856">
      <w:pPr>
        <w:rPr>
          <w:rFonts w:asciiTheme="majorHAnsi" w:hAnsiTheme="majorHAnsi" w:cstheme="majorHAnsi"/>
          <w:sz w:val="22"/>
          <w:szCs w:val="22"/>
        </w:rPr>
        <w:sectPr w:rsidR="00FB2856" w:rsidRPr="001A0FD7" w:rsidSect="008C00FA">
          <w:pgSz w:w="11906" w:h="16838" w:code="9"/>
          <w:pgMar w:top="1134" w:right="1418" w:bottom="1418" w:left="1418" w:header="709" w:footer="709" w:gutter="0"/>
          <w:cols w:space="708"/>
          <w:docGrid w:linePitch="360"/>
        </w:sectPr>
      </w:pPr>
    </w:p>
    <w:p w14:paraId="079156C4" w14:textId="77777777" w:rsidR="00545553" w:rsidRDefault="00545553" w:rsidP="00EB3D00">
      <w:pPr>
        <w:tabs>
          <w:tab w:val="left" w:pos="2050"/>
        </w:tabs>
        <w:rPr>
          <w:rFonts w:asciiTheme="majorHAnsi" w:hAnsiTheme="majorHAnsi" w:cstheme="majorHAnsi"/>
        </w:rPr>
      </w:pPr>
    </w:p>
    <w:p w14:paraId="6DBA516D" w14:textId="77777777" w:rsidR="00A6392F" w:rsidRPr="00784590" w:rsidRDefault="00A6392F" w:rsidP="00A6392F">
      <w:pPr>
        <w:jc w:val="center"/>
        <w:rPr>
          <w:rFonts w:asciiTheme="majorHAnsi" w:eastAsia="Arial" w:hAnsiTheme="majorHAnsi" w:cstheme="majorHAnsi"/>
          <w:b/>
          <w:sz w:val="28"/>
          <w:szCs w:val="22"/>
        </w:rPr>
      </w:pPr>
    </w:p>
    <w:p w14:paraId="1FD2B398" w14:textId="77777777" w:rsidR="00A6392F" w:rsidRPr="00784590"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71407E65" w14:textId="77777777" w:rsidR="00A6392F"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sz w:val="28"/>
          <w:szCs w:val="22"/>
        </w:rPr>
        <w:t>3</w:t>
      </w:r>
      <w:r w:rsidR="008C00FA" w:rsidRPr="008C00FA">
        <w:rPr>
          <w:rFonts w:asciiTheme="majorHAnsi" w:eastAsia="Arial" w:hAnsiTheme="majorHAnsi" w:cstheme="majorHAnsi"/>
          <w:b/>
          <w:sz w:val="28"/>
          <w:szCs w:val="22"/>
          <w:vertAlign w:val="superscript"/>
        </w:rPr>
        <w:t>ème</w:t>
      </w:r>
      <w:r w:rsidR="008C00FA">
        <w:rPr>
          <w:rFonts w:asciiTheme="majorHAnsi" w:eastAsia="Arial" w:hAnsiTheme="majorHAnsi" w:cstheme="majorHAnsi"/>
          <w:b/>
          <w:sz w:val="28"/>
          <w:szCs w:val="22"/>
        </w:rPr>
        <w:t xml:space="preserve"> </w:t>
      </w:r>
      <w:r>
        <w:rPr>
          <w:rFonts w:asciiTheme="majorHAnsi" w:eastAsia="Arial" w:hAnsiTheme="majorHAnsi" w:cstheme="majorHAnsi"/>
          <w:b/>
          <w:sz w:val="28"/>
          <w:szCs w:val="22"/>
        </w:rPr>
        <w:t>PARTIE-</w:t>
      </w:r>
      <w:r w:rsidRPr="00784590">
        <w:rPr>
          <w:rFonts w:asciiTheme="majorHAnsi" w:eastAsia="Arial" w:hAnsiTheme="majorHAnsi" w:cstheme="majorHAnsi"/>
          <w:b/>
          <w:sz w:val="28"/>
          <w:szCs w:val="22"/>
        </w:rPr>
        <w:t xml:space="preserve"> </w:t>
      </w:r>
      <w:r>
        <w:rPr>
          <w:rFonts w:asciiTheme="majorHAnsi" w:eastAsia="Arial" w:hAnsiTheme="majorHAnsi" w:cstheme="majorHAnsi"/>
          <w:b/>
          <w:sz w:val="28"/>
          <w:szCs w:val="22"/>
        </w:rPr>
        <w:t>FORMULAIRE DE DEMANDE COMPLETE</w:t>
      </w:r>
    </w:p>
    <w:p w14:paraId="523DE107" w14:textId="77777777" w:rsidR="00A6392F"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2AEE9898" w14:textId="77777777" w:rsidR="00A6392F" w:rsidRDefault="00A6392F" w:rsidP="00A6392F">
      <w:pPr>
        <w:jc w:val="center"/>
        <w:rPr>
          <w:rFonts w:asciiTheme="majorHAnsi" w:eastAsia="Arial" w:hAnsiTheme="majorHAnsi" w:cstheme="majorHAnsi"/>
          <w:b/>
          <w:sz w:val="28"/>
          <w:szCs w:val="22"/>
        </w:rPr>
      </w:pPr>
    </w:p>
    <w:p w14:paraId="1E60CAE6" w14:textId="77777777" w:rsidR="00540215" w:rsidRDefault="00540215" w:rsidP="00A6392F">
      <w:pPr>
        <w:jc w:val="center"/>
        <w:rPr>
          <w:rFonts w:asciiTheme="majorHAnsi" w:eastAsia="Arial" w:hAnsiTheme="majorHAnsi" w:cstheme="majorHAnsi"/>
          <w:b/>
          <w:sz w:val="28"/>
          <w:szCs w:val="22"/>
        </w:rPr>
      </w:pPr>
    </w:p>
    <w:p w14:paraId="02549E91" w14:textId="77777777" w:rsidR="00540215" w:rsidRDefault="00540215" w:rsidP="00A6392F">
      <w:pPr>
        <w:jc w:val="center"/>
        <w:rPr>
          <w:rFonts w:asciiTheme="majorHAnsi" w:eastAsia="Arial" w:hAnsiTheme="majorHAnsi" w:cstheme="majorHAnsi"/>
          <w:b/>
          <w:sz w:val="28"/>
          <w:szCs w:val="22"/>
        </w:rPr>
      </w:pPr>
    </w:p>
    <w:p w14:paraId="0353DF52" w14:textId="77777777" w:rsidR="00540215" w:rsidRPr="00784590" w:rsidRDefault="00540215" w:rsidP="00A6392F">
      <w:pPr>
        <w:jc w:val="center"/>
        <w:rPr>
          <w:rFonts w:asciiTheme="majorHAnsi" w:eastAsia="Arial" w:hAnsiTheme="majorHAnsi" w:cstheme="majorHAnsi"/>
          <w:b/>
          <w:sz w:val="28"/>
          <w:szCs w:val="22"/>
        </w:rPr>
      </w:pPr>
    </w:p>
    <w:p w14:paraId="43AAFA93" w14:textId="77777777" w:rsidR="00540215" w:rsidRPr="001A0FD7" w:rsidRDefault="00540215" w:rsidP="00540215">
      <w:pPr>
        <w:spacing w:before="60" w:after="120"/>
        <w:jc w:val="center"/>
        <w:rPr>
          <w:rFonts w:asciiTheme="majorHAnsi" w:eastAsia="Arial" w:hAnsiTheme="majorHAnsi" w:cstheme="majorHAnsi"/>
          <w:b/>
          <w:color w:val="000000"/>
          <w:sz w:val="22"/>
          <w:szCs w:val="22"/>
        </w:rPr>
      </w:pPr>
      <w:r w:rsidRPr="001A0FD7">
        <w:rPr>
          <w:rFonts w:asciiTheme="majorHAnsi" w:eastAsia="Arial" w:hAnsiTheme="majorHAnsi" w:cstheme="majorHAnsi"/>
          <w:color w:val="000000"/>
          <w:sz w:val="22"/>
          <w:szCs w:val="22"/>
        </w:rPr>
        <w:t>Cette partie ne doit pas excéder</w:t>
      </w:r>
      <w:r w:rsidRPr="001A0FD7">
        <w:rPr>
          <w:rFonts w:asciiTheme="majorHAnsi" w:eastAsia="Arial" w:hAnsiTheme="majorHAnsi" w:cstheme="majorHAnsi"/>
          <w:b/>
          <w:color w:val="000000"/>
          <w:sz w:val="22"/>
          <w:szCs w:val="22"/>
        </w:rPr>
        <w:t xml:space="preserve"> 24 pages</w:t>
      </w:r>
    </w:p>
    <w:p w14:paraId="115BA335" w14:textId="77777777" w:rsidR="00540215" w:rsidRPr="001A0FD7" w:rsidRDefault="00540215" w:rsidP="00540215">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 xml:space="preserve">Le formulaire doit être rédigé en utilisant la police de type Calibri et de taille 11 </w:t>
      </w:r>
    </w:p>
    <w:p w14:paraId="0390D0DE" w14:textId="77777777" w:rsidR="00540215" w:rsidRPr="001A0FD7" w:rsidRDefault="00540215" w:rsidP="00540215">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(le texte en italique doit être supprimé)</w:t>
      </w:r>
    </w:p>
    <w:p w14:paraId="65A9995B" w14:textId="77777777" w:rsidR="00540215" w:rsidRDefault="00540215">
      <w:pPr>
        <w:rPr>
          <w:rFonts w:asciiTheme="majorHAnsi" w:eastAsia="Arial" w:hAnsiTheme="majorHAnsi" w:cstheme="majorHAnsi"/>
          <w:b/>
          <w:smallCaps/>
          <w:sz w:val="32"/>
          <w:szCs w:val="32"/>
        </w:rPr>
      </w:pPr>
      <w:r>
        <w:rPr>
          <w:rFonts w:asciiTheme="majorHAnsi" w:hAnsiTheme="majorHAnsi" w:cstheme="majorHAnsi"/>
        </w:rPr>
        <w:br w:type="page"/>
      </w:r>
    </w:p>
    <w:p w14:paraId="366D278E" w14:textId="77777777" w:rsidR="00C26B1B"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r w:rsidRPr="007E4B37">
        <w:rPr>
          <w:rFonts w:asciiTheme="majorHAnsi" w:hAnsiTheme="majorHAnsi" w:cstheme="majorHAnsi"/>
          <w:b/>
          <w:sz w:val="28"/>
          <w:szCs w:val="28"/>
        </w:rPr>
        <w:lastRenderedPageBreak/>
        <w:t>DESCRIPTION DU PROJET</w:t>
      </w:r>
    </w:p>
    <w:p w14:paraId="149330DB" w14:textId="77777777" w:rsidR="00F27ACB" w:rsidRPr="001A0FD7" w:rsidRDefault="00F27ACB">
      <w:pPr>
        <w:spacing w:before="60" w:after="120"/>
        <w:jc w:val="center"/>
        <w:rPr>
          <w:rFonts w:asciiTheme="majorHAnsi" w:eastAsia="Arial" w:hAnsiTheme="majorHAnsi" w:cstheme="majorHAnsi"/>
          <w:sz w:val="20"/>
          <w:szCs w:val="20"/>
        </w:rPr>
      </w:pPr>
    </w:p>
    <w:p w14:paraId="6DC5F2DC" w14:textId="77777777" w:rsidR="00F27ACB" w:rsidRPr="001A0FD7" w:rsidRDefault="00B844E7" w:rsidP="006324C3">
      <w:pPr>
        <w:pStyle w:val="Titre4"/>
        <w:rPr>
          <w:rFonts w:asciiTheme="majorHAnsi" w:hAnsiTheme="majorHAnsi" w:cstheme="majorHAnsi"/>
        </w:rPr>
      </w:pPr>
      <w:bookmarkStart w:id="72" w:name="_heading=h.gjdgxs" w:colFirst="0" w:colLast="0"/>
      <w:bookmarkEnd w:id="72"/>
      <w:r w:rsidRPr="001A0FD7">
        <w:rPr>
          <w:rFonts w:asciiTheme="majorHAnsi" w:hAnsiTheme="majorHAnsi" w:cstheme="majorHAnsi"/>
        </w:rPr>
        <w:t>1</w:t>
      </w:r>
      <w:r w:rsidR="00574B82" w:rsidRPr="001A0FD7">
        <w:rPr>
          <w:rFonts w:asciiTheme="majorHAnsi" w:hAnsiTheme="majorHAnsi" w:cstheme="majorHAnsi"/>
        </w:rPr>
        <w:t>.1. L'ACTION</w:t>
      </w:r>
    </w:p>
    <w:p w14:paraId="5E02CFB1" w14:textId="77777777" w:rsidR="00F27ACB" w:rsidRPr="001A0FD7" w:rsidRDefault="00F27ACB">
      <w:pPr>
        <w:jc w:val="center"/>
        <w:rPr>
          <w:rFonts w:asciiTheme="majorHAnsi" w:eastAsia="Arial" w:hAnsiTheme="majorHAnsi" w:cstheme="majorHAnsi"/>
          <w:sz w:val="20"/>
          <w:szCs w:val="20"/>
        </w:rPr>
      </w:pPr>
    </w:p>
    <w:tbl>
      <w:tblPr>
        <w:tblStyle w:val="af3"/>
        <w:tblW w:w="9095" w:type="dxa"/>
        <w:tblInd w:w="0" w:type="dxa"/>
        <w:tblLayout w:type="fixed"/>
        <w:tblLook w:val="0000" w:firstRow="0" w:lastRow="0" w:firstColumn="0" w:lastColumn="0" w:noHBand="0" w:noVBand="0"/>
      </w:tblPr>
      <w:tblGrid>
        <w:gridCol w:w="3402"/>
        <w:gridCol w:w="5693"/>
      </w:tblGrid>
      <w:tr w:rsidR="00F27ACB" w:rsidRPr="001A0FD7" w14:paraId="1035FE3D" w14:textId="7777777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14:paraId="2CE69730"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Référence de l'appel à projets</w:t>
            </w:r>
          </w:p>
        </w:tc>
        <w:tc>
          <w:tcPr>
            <w:tcW w:w="5693" w:type="dxa"/>
            <w:tcBorders>
              <w:top w:val="single" w:sz="4" w:space="0" w:color="000000"/>
              <w:left w:val="single" w:sz="4" w:space="0" w:color="000000"/>
              <w:bottom w:val="single" w:sz="4" w:space="0" w:color="000000"/>
              <w:right w:val="single" w:sz="4" w:space="0" w:color="000000"/>
            </w:tcBorders>
          </w:tcPr>
          <w:p w14:paraId="2542D6C5" w14:textId="77777777" w:rsidR="00F27ACB" w:rsidRPr="001A0FD7" w:rsidRDefault="00F27ACB">
            <w:pPr>
              <w:pStyle w:val="Titre"/>
              <w:rPr>
                <w:rFonts w:asciiTheme="majorHAnsi" w:eastAsia="Arial" w:hAnsiTheme="majorHAnsi" w:cstheme="majorHAnsi"/>
                <w:b w:val="0"/>
                <w:sz w:val="22"/>
                <w:szCs w:val="20"/>
              </w:rPr>
            </w:pPr>
          </w:p>
        </w:tc>
      </w:tr>
      <w:tr w:rsidR="00F27ACB" w:rsidRPr="001A0FD7" w14:paraId="2EEABA49" w14:textId="7777777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14:paraId="02672642"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Intitulé de l'appel à projets</w:t>
            </w:r>
          </w:p>
        </w:tc>
        <w:tc>
          <w:tcPr>
            <w:tcW w:w="5693" w:type="dxa"/>
            <w:tcBorders>
              <w:top w:val="single" w:sz="4" w:space="0" w:color="000000"/>
              <w:left w:val="single" w:sz="4" w:space="0" w:color="000000"/>
              <w:bottom w:val="single" w:sz="4" w:space="0" w:color="000000"/>
              <w:right w:val="single" w:sz="4" w:space="0" w:color="000000"/>
            </w:tcBorders>
          </w:tcPr>
          <w:p w14:paraId="4A335904" w14:textId="77777777" w:rsidR="00F27ACB" w:rsidRPr="001A0FD7" w:rsidRDefault="00F27ACB">
            <w:pPr>
              <w:pStyle w:val="Titre"/>
              <w:rPr>
                <w:rFonts w:asciiTheme="majorHAnsi" w:eastAsia="Arial" w:hAnsiTheme="majorHAnsi" w:cstheme="majorHAnsi"/>
                <w:b w:val="0"/>
                <w:sz w:val="22"/>
                <w:szCs w:val="20"/>
              </w:rPr>
            </w:pPr>
          </w:p>
        </w:tc>
      </w:tr>
      <w:tr w:rsidR="00F27ACB" w:rsidRPr="001A0FD7" w14:paraId="1CC123A9" w14:textId="7777777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14:paraId="7DF9461A"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Nom du demandeur</w:t>
            </w:r>
          </w:p>
        </w:tc>
        <w:tc>
          <w:tcPr>
            <w:tcW w:w="5693" w:type="dxa"/>
            <w:tcBorders>
              <w:top w:val="single" w:sz="4" w:space="0" w:color="000000"/>
              <w:left w:val="single" w:sz="4" w:space="0" w:color="000000"/>
              <w:bottom w:val="single" w:sz="4" w:space="0" w:color="000000"/>
              <w:right w:val="single" w:sz="4" w:space="0" w:color="000000"/>
            </w:tcBorders>
          </w:tcPr>
          <w:p w14:paraId="5F034D80" w14:textId="77777777" w:rsidR="00F27ACB" w:rsidRPr="001A0FD7" w:rsidRDefault="00F27ACB">
            <w:pPr>
              <w:pStyle w:val="Titre"/>
              <w:rPr>
                <w:rFonts w:asciiTheme="majorHAnsi" w:eastAsia="Arial" w:hAnsiTheme="majorHAnsi" w:cstheme="majorHAnsi"/>
                <w:b w:val="0"/>
                <w:i/>
                <w:sz w:val="22"/>
                <w:szCs w:val="20"/>
              </w:rPr>
            </w:pPr>
          </w:p>
        </w:tc>
      </w:tr>
    </w:tbl>
    <w:p w14:paraId="3881BD0C" w14:textId="77777777" w:rsidR="006324C3" w:rsidRDefault="006324C3" w:rsidP="006324C3">
      <w:pPr>
        <w:rPr>
          <w:rFonts w:eastAsia="Arial"/>
        </w:rPr>
      </w:pPr>
    </w:p>
    <w:p w14:paraId="643E471B" w14:textId="77777777" w:rsidR="006324C3" w:rsidRPr="006324C3" w:rsidRDefault="006324C3" w:rsidP="006324C3">
      <w:pPr>
        <w:rPr>
          <w:rFonts w:eastAsia="Arial"/>
        </w:rPr>
      </w:pPr>
    </w:p>
    <w:p w14:paraId="443AB72B"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1D50B9">
        <w:rPr>
          <w:rFonts w:asciiTheme="majorHAnsi" w:hAnsiTheme="majorHAnsi" w:cstheme="majorHAnsi"/>
        </w:rPr>
        <w:t>2</w:t>
      </w:r>
      <w:r w:rsidR="00530867">
        <w:rPr>
          <w:rFonts w:asciiTheme="majorHAnsi" w:hAnsiTheme="majorHAnsi" w:cstheme="majorHAnsi"/>
        </w:rPr>
        <w:t>.</w:t>
      </w:r>
      <w:r w:rsidR="00574B82" w:rsidRPr="001A0FD7">
        <w:rPr>
          <w:rFonts w:asciiTheme="majorHAnsi" w:hAnsiTheme="majorHAnsi" w:cstheme="majorHAnsi"/>
        </w:rPr>
        <w:t xml:space="preserve"> Titre</w:t>
      </w:r>
    </w:p>
    <w:p w14:paraId="1B91B6BA" w14:textId="77777777" w:rsidR="00F27ACB" w:rsidRPr="001A0FD7" w:rsidRDefault="00F27ACB">
      <w:pPr>
        <w:rPr>
          <w:rFonts w:asciiTheme="majorHAnsi" w:eastAsia="Arial" w:hAnsiTheme="majorHAnsi" w:cstheme="majorHAnsi"/>
          <w:sz w:val="20"/>
          <w:szCs w:val="20"/>
        </w:rPr>
      </w:pPr>
    </w:p>
    <w:p w14:paraId="401BC9B3" w14:textId="77777777" w:rsidR="00F27ACB" w:rsidRPr="001A0FD7" w:rsidRDefault="00F27ACB">
      <w:pPr>
        <w:rPr>
          <w:rFonts w:asciiTheme="majorHAnsi" w:eastAsia="Arial" w:hAnsiTheme="majorHAnsi" w:cstheme="majorHAnsi"/>
          <w:sz w:val="20"/>
          <w:szCs w:val="20"/>
        </w:rPr>
      </w:pPr>
    </w:p>
    <w:p w14:paraId="0515A07D"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3</w:t>
      </w:r>
      <w:r w:rsidR="00530867">
        <w:rPr>
          <w:rFonts w:asciiTheme="majorHAnsi" w:hAnsiTheme="majorHAnsi" w:cstheme="majorHAnsi"/>
        </w:rPr>
        <w:t>.</w:t>
      </w:r>
      <w:r w:rsidR="00574B82" w:rsidRPr="001A0FD7">
        <w:rPr>
          <w:rFonts w:asciiTheme="majorHAnsi" w:hAnsiTheme="majorHAnsi" w:cstheme="majorHAnsi"/>
        </w:rPr>
        <w:t xml:space="preserve"> Lieu(x)</w:t>
      </w:r>
    </w:p>
    <w:p w14:paraId="29BA8153" w14:textId="77777777"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14:paraId="7300238B" w14:textId="77777777" w:rsidR="00F27ACB" w:rsidRPr="001A0FD7" w:rsidRDefault="00574B82">
      <w:pPr>
        <w:pBdr>
          <w:top w:val="nil"/>
          <w:left w:val="nil"/>
          <w:bottom w:val="nil"/>
          <w:right w:val="nil"/>
          <w:between w:val="nil"/>
        </w:pBdr>
        <w:tabs>
          <w:tab w:val="left" w:pos="-720"/>
        </w:tabs>
        <w:jc w:val="both"/>
        <w:rPr>
          <w:rFonts w:asciiTheme="majorHAnsi" w:eastAsia="Arial" w:hAnsiTheme="majorHAnsi" w:cstheme="majorHAnsi"/>
          <w:color w:val="000000"/>
          <w:sz w:val="22"/>
          <w:szCs w:val="20"/>
        </w:rPr>
      </w:pPr>
      <w:r w:rsidRPr="001A0FD7">
        <w:rPr>
          <w:rFonts w:asciiTheme="majorHAnsi" w:eastAsia="Arial" w:hAnsiTheme="majorHAnsi" w:cstheme="majorHAnsi"/>
          <w:color w:val="000000"/>
          <w:sz w:val="22"/>
          <w:szCs w:val="20"/>
        </w:rPr>
        <w:t>Pays, région(s), ville(s)</w:t>
      </w:r>
    </w:p>
    <w:p w14:paraId="676075E4" w14:textId="77777777"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14:paraId="7A97A954" w14:textId="77777777"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14:paraId="2748053C"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4</w:t>
      </w:r>
      <w:r w:rsidR="00530867">
        <w:rPr>
          <w:rFonts w:asciiTheme="majorHAnsi" w:hAnsiTheme="majorHAnsi" w:cstheme="majorHAnsi"/>
        </w:rPr>
        <w:t>.</w:t>
      </w:r>
      <w:r w:rsidR="00574B82" w:rsidRPr="001A0FD7">
        <w:rPr>
          <w:rFonts w:asciiTheme="majorHAnsi" w:hAnsiTheme="majorHAnsi" w:cstheme="majorHAnsi"/>
        </w:rPr>
        <w:t xml:space="preserve"> Coût de l'action et montant demandé à Expertise France</w:t>
      </w:r>
    </w:p>
    <w:p w14:paraId="10FDA33F" w14:textId="77777777" w:rsidR="00F27ACB" w:rsidRPr="001A0FD7" w:rsidRDefault="00F27ACB">
      <w:pPr>
        <w:rPr>
          <w:rFonts w:asciiTheme="majorHAnsi" w:eastAsia="Arial" w:hAnsiTheme="majorHAnsi" w:cstheme="majorHAnsi"/>
          <w:sz w:val="20"/>
          <w:szCs w:val="20"/>
        </w:rPr>
      </w:pPr>
    </w:p>
    <w:tbl>
      <w:tblPr>
        <w:tblStyle w:val="af4"/>
        <w:tblW w:w="8999" w:type="dxa"/>
        <w:tblInd w:w="120" w:type="dxa"/>
        <w:tblLayout w:type="fixed"/>
        <w:tblLook w:val="0000" w:firstRow="0" w:lastRow="0" w:firstColumn="0" w:lastColumn="0" w:noHBand="0" w:noVBand="0"/>
      </w:tblPr>
      <w:tblGrid>
        <w:gridCol w:w="2814"/>
        <w:gridCol w:w="3120"/>
        <w:gridCol w:w="3065"/>
      </w:tblGrid>
      <w:tr w:rsidR="00F27ACB" w:rsidRPr="001A0FD7" w14:paraId="73594067" w14:textId="77777777">
        <w:trPr>
          <w:trHeight w:val="230"/>
        </w:trPr>
        <w:tc>
          <w:tcPr>
            <w:tcW w:w="2814" w:type="dxa"/>
            <w:tcBorders>
              <w:top w:val="single" w:sz="4" w:space="0" w:color="000000"/>
              <w:left w:val="single" w:sz="4" w:space="0" w:color="000000"/>
              <w:bottom w:val="single" w:sz="4" w:space="0" w:color="000000"/>
            </w:tcBorders>
            <w:shd w:val="clear" w:color="auto" w:fill="E6E6E6"/>
          </w:tcPr>
          <w:p w14:paraId="6D6C5032"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Total des coûts de l’action (A)</w:t>
            </w:r>
          </w:p>
        </w:tc>
        <w:tc>
          <w:tcPr>
            <w:tcW w:w="3120" w:type="dxa"/>
            <w:tcBorders>
              <w:top w:val="single" w:sz="4" w:space="0" w:color="000000"/>
              <w:left w:val="single" w:sz="4" w:space="0" w:color="000000"/>
              <w:bottom w:val="single" w:sz="4" w:space="0" w:color="000000"/>
            </w:tcBorders>
            <w:shd w:val="clear" w:color="auto" w:fill="E6E6E6"/>
          </w:tcPr>
          <w:p w14:paraId="6F4D83B9"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Montant demandé à Expertise France (B)</w:t>
            </w:r>
          </w:p>
        </w:tc>
        <w:tc>
          <w:tcPr>
            <w:tcW w:w="3065" w:type="dxa"/>
            <w:tcBorders>
              <w:top w:val="single" w:sz="4" w:space="0" w:color="000000"/>
              <w:left w:val="single" w:sz="4" w:space="0" w:color="000000"/>
              <w:bottom w:val="single" w:sz="4" w:space="0" w:color="000000"/>
              <w:right w:val="single" w:sz="4" w:space="0" w:color="000000"/>
            </w:tcBorders>
            <w:shd w:val="clear" w:color="auto" w:fill="E6E6E6"/>
          </w:tcPr>
          <w:p w14:paraId="0BC35043"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 du total des coûts éligibles de l’action</w:t>
            </w:r>
          </w:p>
          <w:p w14:paraId="5EEADE26"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(B/Ax100)</w:t>
            </w:r>
          </w:p>
        </w:tc>
      </w:tr>
      <w:tr w:rsidR="00F27ACB" w:rsidRPr="001A0FD7" w14:paraId="364B5EFD" w14:textId="77777777">
        <w:trPr>
          <w:trHeight w:val="230"/>
        </w:trPr>
        <w:tc>
          <w:tcPr>
            <w:tcW w:w="2814" w:type="dxa"/>
            <w:tcBorders>
              <w:top w:val="single" w:sz="4" w:space="0" w:color="000000"/>
              <w:left w:val="single" w:sz="4" w:space="0" w:color="000000"/>
              <w:bottom w:val="single" w:sz="4" w:space="0" w:color="000000"/>
            </w:tcBorders>
          </w:tcPr>
          <w:p w14:paraId="42089F23" w14:textId="77777777" w:rsidR="00F27ACB" w:rsidRPr="001A0FD7" w:rsidRDefault="00574B82">
            <w:pPr>
              <w:pBdr>
                <w:top w:val="nil"/>
                <w:left w:val="nil"/>
                <w:bottom w:val="nil"/>
                <w:right w:val="nil"/>
                <w:between w:val="nil"/>
              </w:pBdr>
              <w:tabs>
                <w:tab w:val="left" w:pos="850"/>
                <w:tab w:val="left" w:pos="1191"/>
                <w:tab w:val="left" w:pos="1531"/>
              </w:tabs>
              <w:jc w:val="center"/>
              <w:rPr>
                <w:rFonts w:asciiTheme="majorHAnsi" w:eastAsia="Arial" w:hAnsiTheme="majorHAnsi" w:cstheme="majorHAnsi"/>
                <w:color w:val="000000"/>
                <w:sz w:val="22"/>
                <w:highlight w:val="lightGray"/>
              </w:rPr>
            </w:pPr>
            <w:r w:rsidRPr="001A0FD7">
              <w:rPr>
                <w:rFonts w:asciiTheme="majorHAnsi" w:eastAsia="Arial" w:hAnsiTheme="majorHAnsi" w:cstheme="majorHAnsi"/>
                <w:color w:val="000000"/>
                <w:sz w:val="22"/>
                <w:highlight w:val="lightGray"/>
              </w:rPr>
              <w:t>………EUR</w:t>
            </w:r>
          </w:p>
        </w:tc>
        <w:tc>
          <w:tcPr>
            <w:tcW w:w="3120" w:type="dxa"/>
            <w:tcBorders>
              <w:top w:val="single" w:sz="4" w:space="0" w:color="000000"/>
              <w:left w:val="single" w:sz="4" w:space="0" w:color="000000"/>
              <w:bottom w:val="single" w:sz="4" w:space="0" w:color="000000"/>
            </w:tcBorders>
          </w:tcPr>
          <w:p w14:paraId="5FCDD4F5" w14:textId="77777777" w:rsidR="00F27ACB" w:rsidRPr="001A0FD7" w:rsidRDefault="00574B82">
            <w:pPr>
              <w:pBdr>
                <w:top w:val="nil"/>
                <w:left w:val="nil"/>
                <w:bottom w:val="nil"/>
                <w:right w:val="nil"/>
                <w:between w:val="nil"/>
              </w:pBdr>
              <w:tabs>
                <w:tab w:val="left" w:pos="850"/>
                <w:tab w:val="left" w:pos="1191"/>
                <w:tab w:val="left" w:pos="1531"/>
              </w:tabs>
              <w:jc w:val="center"/>
              <w:rPr>
                <w:rFonts w:asciiTheme="majorHAnsi" w:eastAsia="Arial" w:hAnsiTheme="majorHAnsi" w:cstheme="majorHAnsi"/>
                <w:color w:val="000000"/>
                <w:sz w:val="22"/>
                <w:highlight w:val="lightGray"/>
              </w:rPr>
            </w:pPr>
            <w:r w:rsidRPr="001A0FD7">
              <w:rPr>
                <w:rFonts w:asciiTheme="majorHAnsi" w:eastAsia="Arial" w:hAnsiTheme="majorHAnsi" w:cstheme="majorHAnsi"/>
                <w:color w:val="000000"/>
                <w:sz w:val="22"/>
                <w:highlight w:val="lightGray"/>
              </w:rPr>
              <w:t>………EUR</w:t>
            </w:r>
          </w:p>
        </w:tc>
        <w:tc>
          <w:tcPr>
            <w:tcW w:w="3065" w:type="dxa"/>
            <w:tcBorders>
              <w:top w:val="single" w:sz="4" w:space="0" w:color="000000"/>
              <w:left w:val="single" w:sz="4" w:space="0" w:color="000000"/>
              <w:bottom w:val="single" w:sz="4" w:space="0" w:color="000000"/>
              <w:right w:val="single" w:sz="4" w:space="0" w:color="000000"/>
            </w:tcBorders>
          </w:tcPr>
          <w:p w14:paraId="766FB3A3"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w:t>
            </w:r>
          </w:p>
        </w:tc>
      </w:tr>
    </w:tbl>
    <w:p w14:paraId="0487E39C" w14:textId="77777777" w:rsidR="00F27ACB" w:rsidRPr="001A0FD7" w:rsidRDefault="00F27ACB">
      <w:pPr>
        <w:jc w:val="both"/>
        <w:rPr>
          <w:rFonts w:asciiTheme="majorHAnsi" w:eastAsia="Arial" w:hAnsiTheme="majorHAnsi" w:cstheme="majorHAnsi"/>
          <w:sz w:val="20"/>
          <w:szCs w:val="20"/>
        </w:rPr>
      </w:pPr>
    </w:p>
    <w:p w14:paraId="6C338706" w14:textId="77777777" w:rsidR="00F27ACB" w:rsidRPr="001A0FD7" w:rsidRDefault="00F27ACB">
      <w:pPr>
        <w:jc w:val="both"/>
        <w:rPr>
          <w:rFonts w:asciiTheme="majorHAnsi" w:eastAsia="Arial" w:hAnsiTheme="majorHAnsi" w:cstheme="majorHAnsi"/>
          <w:sz w:val="20"/>
          <w:szCs w:val="20"/>
        </w:rPr>
      </w:pPr>
    </w:p>
    <w:p w14:paraId="0FCFE998"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6324C3">
        <w:rPr>
          <w:rFonts w:asciiTheme="majorHAnsi" w:hAnsiTheme="majorHAnsi" w:cstheme="majorHAnsi"/>
        </w:rPr>
        <w:t>.5</w:t>
      </w:r>
      <w:r w:rsidR="00574B82" w:rsidRPr="001A0FD7">
        <w:rPr>
          <w:rFonts w:asciiTheme="majorHAnsi" w:hAnsiTheme="majorHAnsi" w:cstheme="majorHAnsi"/>
        </w:rPr>
        <w:t>. Résumé (Maximum 1 page)</w:t>
      </w:r>
    </w:p>
    <w:p w14:paraId="36411BCD" w14:textId="77777777" w:rsidR="00F27ACB" w:rsidRPr="001A0FD7" w:rsidRDefault="00F27ACB">
      <w:pPr>
        <w:rPr>
          <w:rFonts w:asciiTheme="majorHAnsi" w:eastAsia="Arial" w:hAnsiTheme="majorHAnsi" w:cstheme="majorHAnsi"/>
          <w:sz w:val="20"/>
          <w:szCs w:val="20"/>
        </w:rPr>
      </w:pPr>
    </w:p>
    <w:tbl>
      <w:tblPr>
        <w:tblStyle w:val="af5"/>
        <w:tblW w:w="8909" w:type="dxa"/>
        <w:tblInd w:w="135" w:type="dxa"/>
        <w:tblLayout w:type="fixed"/>
        <w:tblLook w:val="0000" w:firstRow="0" w:lastRow="0" w:firstColumn="0" w:lastColumn="0" w:noHBand="0" w:noVBand="0"/>
      </w:tblPr>
      <w:tblGrid>
        <w:gridCol w:w="2304"/>
        <w:gridCol w:w="6605"/>
      </w:tblGrid>
      <w:tr w:rsidR="00F27ACB" w:rsidRPr="001A0FD7" w14:paraId="126B9F9C"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7AD4480F"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Durée totale de l'action</w:t>
            </w:r>
          </w:p>
        </w:tc>
        <w:tc>
          <w:tcPr>
            <w:tcW w:w="6605" w:type="dxa"/>
            <w:tcBorders>
              <w:top w:val="single" w:sz="4" w:space="0" w:color="000000"/>
              <w:left w:val="single" w:sz="4" w:space="0" w:color="000000"/>
              <w:bottom w:val="single" w:sz="4" w:space="0" w:color="000000"/>
              <w:right w:val="single" w:sz="4" w:space="0" w:color="000000"/>
            </w:tcBorders>
          </w:tcPr>
          <w:p w14:paraId="3CDD5751"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&lt;</w:t>
            </w:r>
            <w:r w:rsidRPr="001A0FD7">
              <w:rPr>
                <w:rFonts w:asciiTheme="majorHAnsi" w:eastAsia="Arial" w:hAnsiTheme="majorHAnsi" w:cstheme="majorHAnsi"/>
                <w:i/>
                <w:sz w:val="22"/>
              </w:rPr>
              <w:t>… mois</w:t>
            </w:r>
            <w:r w:rsidRPr="001A0FD7">
              <w:rPr>
                <w:rFonts w:asciiTheme="majorHAnsi" w:eastAsia="Arial" w:hAnsiTheme="majorHAnsi" w:cstheme="majorHAnsi"/>
                <w:sz w:val="22"/>
              </w:rPr>
              <w:t>&gt;</w:t>
            </w:r>
          </w:p>
        </w:tc>
      </w:tr>
      <w:tr w:rsidR="00F27ACB" w:rsidRPr="001A0FD7" w14:paraId="08816C61"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45D6EDB3" w14:textId="77777777" w:rsidR="00F27ACB" w:rsidRPr="001A0FD7" w:rsidRDefault="00574B82">
            <w:pPr>
              <w:rPr>
                <w:rFonts w:asciiTheme="majorHAnsi" w:eastAsia="Arial" w:hAnsiTheme="majorHAnsi" w:cstheme="majorHAnsi"/>
                <w:sz w:val="22"/>
              </w:rPr>
            </w:pPr>
            <w:commentRangeStart w:id="73"/>
            <w:r w:rsidRPr="001A0FD7">
              <w:rPr>
                <w:rFonts w:asciiTheme="majorHAnsi" w:eastAsia="Arial" w:hAnsiTheme="majorHAnsi" w:cstheme="majorHAnsi"/>
                <w:sz w:val="22"/>
              </w:rPr>
              <w:t>Objectifs de l'action</w:t>
            </w:r>
            <w:commentRangeEnd w:id="73"/>
            <w:r w:rsidR="008D718B">
              <w:rPr>
                <w:rStyle w:val="Marquedecommentaire"/>
                <w:rFonts w:ascii="Times New Roman" w:eastAsia="Times New Roman" w:hAnsi="Times New Roman" w:cs="Times New Roman"/>
              </w:rPr>
              <w:commentReference w:id="73"/>
            </w:r>
          </w:p>
        </w:tc>
        <w:tc>
          <w:tcPr>
            <w:tcW w:w="6605" w:type="dxa"/>
            <w:tcBorders>
              <w:top w:val="single" w:sz="4" w:space="0" w:color="000000"/>
              <w:left w:val="single" w:sz="4" w:space="0" w:color="000000"/>
              <w:bottom w:val="single" w:sz="4" w:space="0" w:color="000000"/>
              <w:right w:val="single" w:sz="4" w:space="0" w:color="000000"/>
            </w:tcBorders>
          </w:tcPr>
          <w:p w14:paraId="6169D78C" w14:textId="77777777" w:rsidR="00F27ACB" w:rsidRPr="001A0FD7" w:rsidRDefault="00574B82">
            <w:pPr>
              <w:rPr>
                <w:rFonts w:asciiTheme="majorHAnsi" w:eastAsia="Arial" w:hAnsiTheme="majorHAnsi" w:cstheme="majorHAnsi"/>
                <w:i/>
                <w:sz w:val="22"/>
              </w:rPr>
            </w:pPr>
            <w:r w:rsidRPr="001A0FD7">
              <w:rPr>
                <w:rFonts w:asciiTheme="majorHAnsi" w:eastAsia="Arial" w:hAnsiTheme="majorHAnsi" w:cstheme="majorHAnsi"/>
                <w:i/>
                <w:sz w:val="22"/>
              </w:rPr>
              <w:t>&lt;Objectif (s) global (aux&gt;</w:t>
            </w:r>
          </w:p>
          <w:p w14:paraId="347F08CD" w14:textId="77777777" w:rsidR="00F27ACB" w:rsidRPr="001A0FD7" w:rsidRDefault="00574B82">
            <w:pPr>
              <w:rPr>
                <w:rFonts w:asciiTheme="majorHAnsi" w:eastAsia="Arial" w:hAnsiTheme="majorHAnsi" w:cstheme="majorHAnsi"/>
                <w:i/>
                <w:sz w:val="22"/>
              </w:rPr>
            </w:pPr>
            <w:r w:rsidRPr="001A0FD7">
              <w:rPr>
                <w:rFonts w:asciiTheme="majorHAnsi" w:eastAsia="Arial" w:hAnsiTheme="majorHAnsi" w:cstheme="majorHAnsi"/>
                <w:i/>
                <w:sz w:val="22"/>
              </w:rPr>
              <w:t>&lt;Objectif spécifique&gt;</w:t>
            </w:r>
          </w:p>
        </w:tc>
      </w:tr>
      <w:tr w:rsidR="00F27ACB" w:rsidRPr="001A0FD7" w14:paraId="52C0D972"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682778C9"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Partenaire(s)</w:t>
            </w:r>
          </w:p>
        </w:tc>
        <w:tc>
          <w:tcPr>
            <w:tcW w:w="6605" w:type="dxa"/>
            <w:tcBorders>
              <w:top w:val="single" w:sz="4" w:space="0" w:color="000000"/>
              <w:left w:val="single" w:sz="4" w:space="0" w:color="000000"/>
              <w:bottom w:val="single" w:sz="4" w:space="0" w:color="000000"/>
              <w:right w:val="single" w:sz="4" w:space="0" w:color="000000"/>
            </w:tcBorders>
          </w:tcPr>
          <w:p w14:paraId="4D51B606" w14:textId="77777777" w:rsidR="00F27ACB" w:rsidRPr="001A0FD7" w:rsidRDefault="00F27ACB">
            <w:pPr>
              <w:rPr>
                <w:rFonts w:asciiTheme="majorHAnsi" w:eastAsia="Arial" w:hAnsiTheme="majorHAnsi" w:cstheme="majorHAnsi"/>
                <w:sz w:val="22"/>
              </w:rPr>
            </w:pPr>
          </w:p>
        </w:tc>
      </w:tr>
      <w:tr w:rsidR="00F27ACB" w:rsidRPr="001A0FD7" w14:paraId="12555D55"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4B62DF60"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Bénéficiaires finaux</w:t>
            </w:r>
            <w:r w:rsidRPr="001A0FD7">
              <w:rPr>
                <w:rFonts w:asciiTheme="majorHAnsi" w:eastAsia="Arial" w:hAnsiTheme="majorHAnsi" w:cstheme="majorHAnsi"/>
                <w:sz w:val="22"/>
                <w:vertAlign w:val="superscript"/>
              </w:rPr>
              <w:footnoteReference w:id="10"/>
            </w:r>
          </w:p>
        </w:tc>
        <w:tc>
          <w:tcPr>
            <w:tcW w:w="6605" w:type="dxa"/>
            <w:tcBorders>
              <w:top w:val="single" w:sz="4" w:space="0" w:color="000000"/>
              <w:left w:val="single" w:sz="4" w:space="0" w:color="000000"/>
              <w:bottom w:val="single" w:sz="4" w:space="0" w:color="000000"/>
              <w:right w:val="single" w:sz="4" w:space="0" w:color="000000"/>
            </w:tcBorders>
          </w:tcPr>
          <w:p w14:paraId="2B205479" w14:textId="77777777" w:rsidR="00F27ACB" w:rsidRPr="001A0FD7" w:rsidRDefault="00F27ACB">
            <w:pPr>
              <w:rPr>
                <w:rFonts w:asciiTheme="majorHAnsi" w:eastAsia="Arial" w:hAnsiTheme="majorHAnsi" w:cstheme="majorHAnsi"/>
                <w:sz w:val="22"/>
              </w:rPr>
            </w:pPr>
          </w:p>
        </w:tc>
      </w:tr>
      <w:tr w:rsidR="00F27ACB" w:rsidRPr="001A0FD7" w14:paraId="75B3FD62"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6FEA4245"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Résultats escomptés</w:t>
            </w:r>
          </w:p>
        </w:tc>
        <w:tc>
          <w:tcPr>
            <w:tcW w:w="6605" w:type="dxa"/>
            <w:tcBorders>
              <w:top w:val="single" w:sz="4" w:space="0" w:color="000000"/>
              <w:left w:val="single" w:sz="4" w:space="0" w:color="000000"/>
              <w:bottom w:val="single" w:sz="4" w:space="0" w:color="000000"/>
              <w:right w:val="single" w:sz="4" w:space="0" w:color="000000"/>
            </w:tcBorders>
          </w:tcPr>
          <w:p w14:paraId="08FD3A58" w14:textId="77777777" w:rsidR="00F27ACB" w:rsidRPr="001A0FD7" w:rsidRDefault="00F27ACB">
            <w:pPr>
              <w:rPr>
                <w:rFonts w:asciiTheme="majorHAnsi" w:eastAsia="Arial" w:hAnsiTheme="majorHAnsi" w:cstheme="majorHAnsi"/>
                <w:sz w:val="22"/>
              </w:rPr>
            </w:pPr>
          </w:p>
        </w:tc>
      </w:tr>
      <w:tr w:rsidR="00F27ACB" w:rsidRPr="001A0FD7" w14:paraId="3D014C52"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150C9A61"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Principales activités</w:t>
            </w:r>
          </w:p>
        </w:tc>
        <w:tc>
          <w:tcPr>
            <w:tcW w:w="6605" w:type="dxa"/>
            <w:tcBorders>
              <w:top w:val="single" w:sz="4" w:space="0" w:color="000000"/>
              <w:left w:val="single" w:sz="4" w:space="0" w:color="000000"/>
              <w:bottom w:val="single" w:sz="4" w:space="0" w:color="000000"/>
              <w:right w:val="single" w:sz="4" w:space="0" w:color="000000"/>
            </w:tcBorders>
          </w:tcPr>
          <w:p w14:paraId="1F8B45CB" w14:textId="77777777" w:rsidR="00F27ACB" w:rsidRPr="001A0FD7" w:rsidRDefault="00F27ACB">
            <w:pPr>
              <w:rPr>
                <w:rFonts w:asciiTheme="majorHAnsi" w:eastAsia="Arial" w:hAnsiTheme="majorHAnsi" w:cstheme="majorHAnsi"/>
                <w:sz w:val="22"/>
              </w:rPr>
            </w:pPr>
          </w:p>
        </w:tc>
      </w:tr>
      <w:tr w:rsidR="00F27ACB" w:rsidRPr="00530867" w14:paraId="34A430C0"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75D9BBE1" w14:textId="77777777" w:rsidR="00F27ACB" w:rsidRPr="001A0FD7" w:rsidRDefault="00574B82">
            <w:pPr>
              <w:spacing w:before="60" w:after="120"/>
              <w:rPr>
                <w:rFonts w:asciiTheme="majorHAnsi" w:eastAsia="Arial" w:hAnsiTheme="majorHAnsi" w:cstheme="majorHAnsi"/>
                <w:color w:val="000000"/>
                <w:sz w:val="22"/>
              </w:rPr>
            </w:pPr>
            <w:r w:rsidRPr="001A0FD7">
              <w:rPr>
                <w:rFonts w:asciiTheme="majorHAnsi" w:eastAsia="Arial" w:hAnsiTheme="majorHAnsi" w:cstheme="majorHAnsi"/>
                <w:color w:val="000000"/>
                <w:sz w:val="22"/>
              </w:rPr>
              <w:t>Rédiger ici un résumé exécutif de votre projet</w:t>
            </w:r>
          </w:p>
        </w:tc>
        <w:tc>
          <w:tcPr>
            <w:tcW w:w="6605" w:type="dxa"/>
            <w:tcBorders>
              <w:top w:val="single" w:sz="4" w:space="0" w:color="000000"/>
              <w:left w:val="single" w:sz="4" w:space="0" w:color="000000"/>
              <w:bottom w:val="single" w:sz="4" w:space="0" w:color="000000"/>
              <w:right w:val="single" w:sz="4" w:space="0" w:color="000000"/>
            </w:tcBorders>
          </w:tcPr>
          <w:p w14:paraId="3D099BA0" w14:textId="77777777" w:rsidR="00F27ACB" w:rsidRPr="00793D88" w:rsidRDefault="00F27ACB">
            <w:pPr>
              <w:rPr>
                <w:rFonts w:asciiTheme="majorHAnsi" w:eastAsia="Arial" w:hAnsiTheme="majorHAnsi" w:cstheme="majorHAnsi"/>
                <w:sz w:val="22"/>
                <w:u w:val="single"/>
              </w:rPr>
            </w:pPr>
          </w:p>
        </w:tc>
      </w:tr>
    </w:tbl>
    <w:p w14:paraId="19EF179C" w14:textId="77777777" w:rsidR="00540215" w:rsidRDefault="00540215">
      <w:pPr>
        <w:jc w:val="both"/>
        <w:rPr>
          <w:rFonts w:asciiTheme="majorHAnsi" w:eastAsia="Arial" w:hAnsiTheme="majorHAnsi" w:cstheme="majorHAnsi"/>
          <w:sz w:val="20"/>
          <w:szCs w:val="20"/>
        </w:rPr>
      </w:pPr>
    </w:p>
    <w:p w14:paraId="046977B2"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6</w:t>
      </w:r>
      <w:r w:rsidR="00574B82" w:rsidRPr="001A0FD7">
        <w:rPr>
          <w:rFonts w:asciiTheme="majorHAnsi" w:hAnsiTheme="majorHAnsi" w:cstheme="majorHAnsi"/>
        </w:rPr>
        <w:t>. Objectif général et objectifs spécifiques (maximum 1 page)</w:t>
      </w:r>
    </w:p>
    <w:p w14:paraId="5D2187BB" w14:textId="77777777" w:rsidR="00F27ACB" w:rsidRPr="001A0FD7" w:rsidRDefault="00F27ACB">
      <w:pPr>
        <w:jc w:val="both"/>
        <w:rPr>
          <w:rFonts w:asciiTheme="majorHAnsi" w:eastAsia="Arial" w:hAnsiTheme="majorHAnsi" w:cstheme="majorHAnsi"/>
          <w:sz w:val="20"/>
          <w:szCs w:val="20"/>
        </w:rPr>
      </w:pPr>
    </w:p>
    <w:p w14:paraId="6A61073E"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sz w:val="22"/>
          <w:szCs w:val="20"/>
        </w:rPr>
        <w:t xml:space="preserve">Veuillez décrire l'objectif global que l’action contribue à atteindre ainsi que l’(les) objectif(s) spécifique(s) que l’action vise à accomplir. </w:t>
      </w:r>
      <w:r w:rsidRPr="001A0FD7">
        <w:rPr>
          <w:rFonts w:asciiTheme="majorHAnsi" w:eastAsia="Arial" w:hAnsiTheme="majorHAnsi" w:cstheme="majorHAnsi"/>
          <w:i/>
          <w:color w:val="000000"/>
          <w:sz w:val="22"/>
          <w:szCs w:val="20"/>
        </w:rPr>
        <w:t>Ce paragraphe sera cohérent avec le cadre logique.</w:t>
      </w:r>
    </w:p>
    <w:p w14:paraId="275FCE76"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lastRenderedPageBreak/>
        <w:t>1</w:t>
      </w:r>
      <w:r w:rsidR="00574B82" w:rsidRPr="001A0FD7">
        <w:rPr>
          <w:rFonts w:asciiTheme="majorHAnsi" w:hAnsiTheme="majorHAnsi" w:cstheme="majorHAnsi"/>
        </w:rPr>
        <w:t>.</w:t>
      </w:r>
      <w:r w:rsidR="006324C3">
        <w:rPr>
          <w:rFonts w:asciiTheme="majorHAnsi" w:hAnsiTheme="majorHAnsi" w:cstheme="majorHAnsi"/>
        </w:rPr>
        <w:t>7</w:t>
      </w:r>
      <w:r w:rsidR="00574B82" w:rsidRPr="001A0FD7">
        <w:rPr>
          <w:rFonts w:asciiTheme="majorHAnsi" w:hAnsiTheme="majorHAnsi" w:cstheme="majorHAnsi"/>
        </w:rPr>
        <w:t>. Pertinence de l'action (maximum 3 pages)</w:t>
      </w:r>
    </w:p>
    <w:p w14:paraId="21803ECA" w14:textId="77777777" w:rsidR="00F27ACB" w:rsidRPr="001A0FD7" w:rsidRDefault="00F27ACB">
      <w:pPr>
        <w:rPr>
          <w:rFonts w:asciiTheme="majorHAnsi" w:eastAsia="Arial" w:hAnsiTheme="majorHAnsi" w:cstheme="majorHAnsi"/>
          <w:sz w:val="20"/>
          <w:szCs w:val="20"/>
        </w:rPr>
      </w:pPr>
    </w:p>
    <w:p w14:paraId="4FF58E85" w14:textId="77777777" w:rsidR="00F27ACB" w:rsidRPr="001A0FD7" w:rsidRDefault="00574B82">
      <w:pPr>
        <w:rPr>
          <w:rFonts w:asciiTheme="majorHAnsi" w:eastAsia="Arial" w:hAnsiTheme="majorHAnsi" w:cstheme="majorHAnsi"/>
          <w:i/>
          <w:sz w:val="22"/>
          <w:szCs w:val="20"/>
        </w:rPr>
      </w:pPr>
      <w:r w:rsidRPr="001A0FD7">
        <w:rPr>
          <w:rFonts w:asciiTheme="majorHAnsi" w:eastAsia="Arial" w:hAnsiTheme="majorHAnsi" w:cstheme="majorHAnsi"/>
          <w:i/>
          <w:sz w:val="22"/>
          <w:szCs w:val="20"/>
        </w:rPr>
        <w:t>Veuillez fournir les informations suivantes : &lt;à adapter au contexte&gt;</w:t>
      </w:r>
    </w:p>
    <w:p w14:paraId="1A695491" w14:textId="77777777" w:rsidR="00F27ACB" w:rsidRPr="001A0FD7" w:rsidRDefault="00F27ACB">
      <w:pPr>
        <w:rPr>
          <w:rFonts w:asciiTheme="majorHAnsi" w:eastAsia="Arial" w:hAnsiTheme="majorHAnsi" w:cstheme="majorHAnsi"/>
          <w:sz w:val="22"/>
          <w:szCs w:val="20"/>
        </w:rPr>
      </w:pPr>
    </w:p>
    <w:p w14:paraId="55DE06C1" w14:textId="77777777"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Fournir une présentation et une analyse détaillées des problèmes et de leur interrelation à tous les niveaux. </w:t>
      </w:r>
    </w:p>
    <w:p w14:paraId="41B61047" w14:textId="77777777" w:rsidR="00F27ACB" w:rsidRPr="001A0FD7" w:rsidRDefault="00F27ACB">
      <w:pPr>
        <w:jc w:val="both"/>
        <w:rPr>
          <w:rFonts w:asciiTheme="majorHAnsi" w:eastAsia="Arial" w:hAnsiTheme="majorHAnsi" w:cstheme="majorHAnsi"/>
          <w:i/>
          <w:sz w:val="22"/>
          <w:szCs w:val="20"/>
        </w:rPr>
      </w:pPr>
    </w:p>
    <w:p w14:paraId="009B386E" w14:textId="77777777"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Fournir description détaillée des groupes cibles et des bénéficiaires finaux et une estimation de leur nombre.</w:t>
      </w:r>
    </w:p>
    <w:p w14:paraId="5DD0961F" w14:textId="77777777" w:rsidR="00F27ACB" w:rsidRPr="001A0FD7" w:rsidRDefault="00F27ACB">
      <w:pPr>
        <w:jc w:val="both"/>
        <w:rPr>
          <w:rFonts w:asciiTheme="majorHAnsi" w:eastAsia="Arial" w:hAnsiTheme="majorHAnsi" w:cstheme="majorHAnsi"/>
          <w:i/>
          <w:sz w:val="22"/>
          <w:szCs w:val="20"/>
        </w:rPr>
      </w:pPr>
    </w:p>
    <w:p w14:paraId="261C0C04" w14:textId="77777777"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Identifier clairement les problèmes spécifiques devant être traités par l'action et les besoins perçus et les contraintes des groupes cibles.</w:t>
      </w:r>
    </w:p>
    <w:p w14:paraId="1D05B1D9" w14:textId="77777777" w:rsidR="00F27ACB" w:rsidRPr="001A0FD7" w:rsidRDefault="00F27ACB">
      <w:pPr>
        <w:jc w:val="both"/>
        <w:rPr>
          <w:rFonts w:asciiTheme="majorHAnsi" w:eastAsia="Arial" w:hAnsiTheme="majorHAnsi" w:cstheme="majorHAnsi"/>
          <w:i/>
          <w:sz w:val="22"/>
          <w:szCs w:val="20"/>
        </w:rPr>
      </w:pPr>
    </w:p>
    <w:p w14:paraId="7E8494BD" w14:textId="77777777"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Démontrer la pertinence de l'action par rapport aux besoins et contraintes en général du/des pays ou région(s) cibles et du groupe cible/des bénéficiaires finaux en particulier et comment l'action va fournir les solutions souhaitées, en particulier pour les bénéficiaires visés.</w:t>
      </w:r>
    </w:p>
    <w:p w14:paraId="3F4B1EBB" w14:textId="77777777" w:rsidR="00F27ACB" w:rsidRPr="001A0FD7" w:rsidRDefault="00F27ACB">
      <w:pPr>
        <w:jc w:val="both"/>
        <w:rPr>
          <w:rFonts w:asciiTheme="majorHAnsi" w:eastAsia="Arial" w:hAnsiTheme="majorHAnsi" w:cstheme="majorHAnsi"/>
          <w:i/>
          <w:sz w:val="22"/>
          <w:szCs w:val="20"/>
        </w:rPr>
      </w:pPr>
    </w:p>
    <w:p w14:paraId="3FE6C061" w14:textId="77777777"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Démontrer la pertinence de l'action par rapport aux objectifs et priorités </w:t>
      </w:r>
      <w:r w:rsidR="00CF2C0C">
        <w:rPr>
          <w:rFonts w:asciiTheme="majorHAnsi" w:eastAsia="Arial" w:hAnsiTheme="majorHAnsi" w:cstheme="majorHAnsi"/>
          <w:i/>
          <w:color w:val="000000"/>
          <w:sz w:val="22"/>
          <w:szCs w:val="20"/>
        </w:rPr>
        <w:t>du Règlement d’appel à projets</w:t>
      </w:r>
    </w:p>
    <w:p w14:paraId="126F17EB" w14:textId="77777777" w:rsidR="00F27ACB" w:rsidRPr="001A0FD7" w:rsidRDefault="00F27ACB">
      <w:pPr>
        <w:tabs>
          <w:tab w:val="left" w:pos="426"/>
          <w:tab w:val="left" w:pos="709"/>
        </w:tabs>
        <w:jc w:val="both"/>
        <w:rPr>
          <w:rFonts w:asciiTheme="majorHAnsi" w:eastAsia="Arial" w:hAnsiTheme="majorHAnsi" w:cstheme="majorHAnsi"/>
          <w:i/>
          <w:color w:val="000000"/>
          <w:sz w:val="22"/>
          <w:szCs w:val="20"/>
        </w:rPr>
      </w:pPr>
    </w:p>
    <w:p w14:paraId="4AF53B35" w14:textId="77777777"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Présenter notamment la complémentarité du projet proposé avec les autres acteurs présents et activités déjà en place localement.</w:t>
      </w:r>
    </w:p>
    <w:p w14:paraId="3CED39DE" w14:textId="77777777" w:rsidR="00F27ACB" w:rsidRPr="001A0FD7" w:rsidRDefault="00F27ACB">
      <w:pPr>
        <w:pBdr>
          <w:top w:val="nil"/>
          <w:left w:val="nil"/>
          <w:bottom w:val="nil"/>
          <w:right w:val="nil"/>
          <w:between w:val="nil"/>
        </w:pBdr>
        <w:ind w:left="720"/>
        <w:rPr>
          <w:rFonts w:asciiTheme="majorHAnsi" w:eastAsia="Arial" w:hAnsiTheme="majorHAnsi" w:cstheme="majorHAnsi"/>
          <w:i/>
          <w:color w:val="000000"/>
          <w:sz w:val="22"/>
          <w:szCs w:val="20"/>
        </w:rPr>
      </w:pPr>
    </w:p>
    <w:p w14:paraId="73D1DCC7" w14:textId="77777777"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Citer les sources lors de références à des données chiffrées. Les données quantitatives devront être présentées de manière désagrégée par sexe (femmes, hommes), par âge, et par populations clés. Si ces données ne sont pas disponibles, merci de le préciser et d’indiquer comment le projet permettra de combler ces lacunes. Le contexte devra également présenter les normes socio-culturelles en vigueur ainsi que les législations constituant des freins dans l’accès aux services (genre, droits humains).</w:t>
      </w:r>
    </w:p>
    <w:p w14:paraId="550FA40B" w14:textId="77777777" w:rsidR="00F27ACB" w:rsidRPr="001A0FD7" w:rsidRDefault="00F27ACB">
      <w:pPr>
        <w:pBdr>
          <w:top w:val="nil"/>
          <w:left w:val="nil"/>
          <w:bottom w:val="nil"/>
          <w:right w:val="nil"/>
          <w:between w:val="nil"/>
        </w:pBdr>
        <w:ind w:left="720"/>
        <w:rPr>
          <w:rFonts w:asciiTheme="majorHAnsi" w:eastAsia="Arial" w:hAnsiTheme="majorHAnsi" w:cstheme="majorHAnsi"/>
          <w:i/>
          <w:color w:val="000000"/>
          <w:sz w:val="22"/>
          <w:szCs w:val="20"/>
        </w:rPr>
      </w:pPr>
    </w:p>
    <w:p w14:paraId="54152D9C" w14:textId="77777777"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Si votre projet est multi-pays, merci de justifier le choix des pays choisis ainsi que la valeur-ajoutée de la dimension multi-pays. </w:t>
      </w:r>
    </w:p>
    <w:p w14:paraId="4B839DED" w14:textId="77777777" w:rsidR="00F27ACB" w:rsidRPr="001A0FD7" w:rsidRDefault="00F27ACB">
      <w:pPr>
        <w:tabs>
          <w:tab w:val="left" w:pos="426"/>
          <w:tab w:val="left" w:pos="709"/>
        </w:tabs>
        <w:jc w:val="both"/>
        <w:rPr>
          <w:rFonts w:asciiTheme="majorHAnsi" w:eastAsia="Arial" w:hAnsiTheme="majorHAnsi" w:cstheme="majorHAnsi"/>
          <w:sz w:val="22"/>
          <w:szCs w:val="20"/>
        </w:rPr>
      </w:pPr>
    </w:p>
    <w:p w14:paraId="134E684A" w14:textId="77777777" w:rsidR="00F27ACB" w:rsidRPr="001A0FD7" w:rsidRDefault="00F27ACB">
      <w:pPr>
        <w:tabs>
          <w:tab w:val="left" w:pos="426"/>
          <w:tab w:val="left" w:pos="709"/>
        </w:tabs>
        <w:jc w:val="both"/>
        <w:rPr>
          <w:rFonts w:asciiTheme="majorHAnsi" w:eastAsia="Arial" w:hAnsiTheme="majorHAnsi" w:cstheme="majorHAnsi"/>
          <w:sz w:val="20"/>
          <w:szCs w:val="20"/>
        </w:rPr>
      </w:pPr>
    </w:p>
    <w:tbl>
      <w:tblPr>
        <w:tblStyle w:val="af6"/>
        <w:tblW w:w="90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59"/>
      </w:tblGrid>
      <w:tr w:rsidR="00F27ACB" w:rsidRPr="001A0FD7" w14:paraId="492C29B9" w14:textId="77777777">
        <w:tc>
          <w:tcPr>
            <w:tcW w:w="9059" w:type="dxa"/>
          </w:tcPr>
          <w:p w14:paraId="42039488" w14:textId="77777777" w:rsidR="00F27ACB" w:rsidRPr="001A0FD7" w:rsidRDefault="00574B82">
            <w:pPr>
              <w:spacing w:before="60" w:after="120"/>
              <w:rPr>
                <w:rFonts w:asciiTheme="majorHAnsi" w:eastAsia="Arial" w:hAnsiTheme="majorHAnsi" w:cstheme="majorHAnsi"/>
                <w:b/>
                <w:i/>
                <w:color w:val="000000"/>
                <w:sz w:val="22"/>
              </w:rPr>
            </w:pPr>
            <w:bookmarkStart w:id="74" w:name="_heading=h.30j0zll" w:colFirst="0" w:colLast="0"/>
            <w:bookmarkEnd w:id="74"/>
            <w:r w:rsidRPr="001A0FD7">
              <w:rPr>
                <w:rFonts w:asciiTheme="majorHAnsi" w:eastAsia="Arial" w:hAnsiTheme="majorHAnsi" w:cstheme="majorHAnsi"/>
                <w:b/>
                <w:i/>
                <w:color w:val="000000"/>
                <w:sz w:val="22"/>
              </w:rPr>
              <w:t>Complémentarité avec les programmes soutenus par le Fonds mondial (1 page maximum)</w:t>
            </w:r>
          </w:p>
          <w:p w14:paraId="1E660158" w14:textId="77777777" w:rsidR="00F27ACB" w:rsidRPr="001A0FD7" w:rsidRDefault="00574B82">
            <w:pPr>
              <w:jc w:val="both"/>
              <w:rPr>
                <w:rFonts w:asciiTheme="majorHAnsi" w:eastAsia="Arial" w:hAnsiTheme="majorHAnsi" w:cstheme="majorHAnsi"/>
                <w:i/>
                <w:color w:val="000000"/>
                <w:sz w:val="22"/>
              </w:rPr>
            </w:pPr>
            <w:r w:rsidRPr="001A0FD7">
              <w:rPr>
                <w:rFonts w:asciiTheme="majorHAnsi" w:eastAsia="Arial" w:hAnsiTheme="majorHAnsi" w:cstheme="majorHAnsi"/>
                <w:i/>
                <w:color w:val="000000"/>
                <w:sz w:val="22"/>
              </w:rPr>
              <w:t>Montrer en quoi le projet participe à l’amélioration de l’efficience et de l’impact sanitaire des programmes du Fonds mondial. Cette section est également importante pour s’assurer que le projet ne duplique pas des activités déjà financées par le Fonds mondial et que des synergies sont créées lorsque c’est pertinent.</w:t>
            </w:r>
          </w:p>
          <w:p w14:paraId="4A4E61F0" w14:textId="77777777"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b/>
                <w:i/>
                <w:color w:val="000000"/>
                <w:sz w:val="22"/>
              </w:rPr>
              <w:t>Décrire la complémentarité géographique et/ou thématique</w:t>
            </w:r>
            <w:r w:rsidRPr="001A0FD7">
              <w:rPr>
                <w:rFonts w:asciiTheme="majorHAnsi" w:eastAsia="Arial" w:hAnsiTheme="majorHAnsi" w:cstheme="majorHAnsi"/>
                <w:i/>
                <w:color w:val="000000"/>
                <w:sz w:val="22"/>
              </w:rPr>
              <w:t xml:space="preserve"> entre l’action proposée et les programmes soutenus par le Fonds mondial dans le(s) pays. </w:t>
            </w:r>
          </w:p>
          <w:p w14:paraId="3C100D47" w14:textId="77777777"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b/>
                <w:i/>
                <w:color w:val="000000"/>
                <w:sz w:val="22"/>
              </w:rPr>
              <w:t>Mentionner si le projet travaillera avec un ou des bénéficiaires principaux et/ou bénéficiaires secondaires des subventions du Fonds mondial</w:t>
            </w:r>
          </w:p>
          <w:p w14:paraId="4EDA3582" w14:textId="77777777"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i/>
                <w:color w:val="000000"/>
                <w:sz w:val="22"/>
              </w:rPr>
              <w:t xml:space="preserve">Décrire quelles seront les </w:t>
            </w:r>
            <w:r w:rsidRPr="001A0FD7">
              <w:rPr>
                <w:rFonts w:asciiTheme="majorHAnsi" w:eastAsia="Arial" w:hAnsiTheme="majorHAnsi" w:cstheme="majorHAnsi"/>
                <w:b/>
                <w:i/>
                <w:color w:val="000000"/>
                <w:sz w:val="22"/>
              </w:rPr>
              <w:t xml:space="preserve">modalités d’interaction et de coordination avec le Fonds mondial </w:t>
            </w:r>
            <w:r w:rsidRPr="001A0FD7">
              <w:rPr>
                <w:rFonts w:asciiTheme="majorHAnsi" w:eastAsia="Arial" w:hAnsiTheme="majorHAnsi" w:cstheme="majorHAnsi"/>
                <w:i/>
                <w:color w:val="000000"/>
                <w:sz w:val="22"/>
              </w:rPr>
              <w:t xml:space="preserve">et les </w:t>
            </w:r>
            <w:r w:rsidRPr="001A0FD7">
              <w:rPr>
                <w:rFonts w:asciiTheme="majorHAnsi" w:eastAsia="Arial" w:hAnsiTheme="majorHAnsi" w:cstheme="majorHAnsi"/>
                <w:b/>
                <w:i/>
                <w:color w:val="000000"/>
                <w:sz w:val="22"/>
              </w:rPr>
              <w:t>instances de coordination nationale</w:t>
            </w:r>
            <w:r w:rsidRPr="001A0FD7">
              <w:rPr>
                <w:rFonts w:asciiTheme="majorHAnsi" w:eastAsia="Arial" w:hAnsiTheme="majorHAnsi" w:cstheme="majorHAnsi"/>
                <w:i/>
                <w:color w:val="000000"/>
                <w:sz w:val="22"/>
              </w:rPr>
              <w:t xml:space="preserve"> (CCM).</w:t>
            </w:r>
          </w:p>
          <w:p w14:paraId="24439877" w14:textId="77777777"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i/>
                <w:color w:val="000000"/>
                <w:sz w:val="22"/>
              </w:rPr>
              <w:t>L’inclusion d’une lettre de soutien du CCM du ou des pays concernés sera jugée de façon favorable.</w:t>
            </w:r>
          </w:p>
          <w:p w14:paraId="503CD7B5" w14:textId="77777777" w:rsidR="00F27ACB" w:rsidRPr="001A0FD7" w:rsidRDefault="00F27ACB">
            <w:pPr>
              <w:tabs>
                <w:tab w:val="left" w:pos="426"/>
                <w:tab w:val="left" w:pos="709"/>
              </w:tabs>
              <w:jc w:val="both"/>
              <w:rPr>
                <w:rFonts w:asciiTheme="majorHAnsi" w:eastAsia="Arial" w:hAnsiTheme="majorHAnsi" w:cstheme="majorHAnsi"/>
              </w:rPr>
            </w:pPr>
          </w:p>
        </w:tc>
      </w:tr>
    </w:tbl>
    <w:p w14:paraId="3E49786C"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lastRenderedPageBreak/>
        <w:t>1</w:t>
      </w:r>
      <w:r w:rsidR="00574B82" w:rsidRPr="001A0FD7">
        <w:rPr>
          <w:rFonts w:asciiTheme="majorHAnsi" w:hAnsiTheme="majorHAnsi" w:cstheme="majorHAnsi"/>
        </w:rPr>
        <w:t>.</w:t>
      </w:r>
      <w:r w:rsidR="006324C3">
        <w:rPr>
          <w:rFonts w:asciiTheme="majorHAnsi" w:hAnsiTheme="majorHAnsi" w:cstheme="majorHAnsi"/>
        </w:rPr>
        <w:t>8</w:t>
      </w:r>
      <w:r w:rsidR="00574B82" w:rsidRPr="001A0FD7">
        <w:rPr>
          <w:rFonts w:asciiTheme="majorHAnsi" w:hAnsiTheme="majorHAnsi" w:cstheme="majorHAnsi"/>
        </w:rPr>
        <w:t>. Description de l'action et de son efficacité (maximum 14 pages)</w:t>
      </w:r>
    </w:p>
    <w:p w14:paraId="239D9563" w14:textId="77777777" w:rsidR="00F27ACB" w:rsidRPr="001A0FD7" w:rsidRDefault="00F27ACB">
      <w:pPr>
        <w:jc w:val="both"/>
        <w:rPr>
          <w:rFonts w:asciiTheme="majorHAnsi" w:eastAsia="Arial" w:hAnsiTheme="majorHAnsi" w:cstheme="majorHAnsi"/>
          <w:sz w:val="20"/>
          <w:szCs w:val="20"/>
        </w:rPr>
      </w:pPr>
    </w:p>
    <w:p w14:paraId="6F78BBBF"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Fournir une description de l'action proposée incluant, quand il est pertinent de le faire, les éléments de base qui ont conduit à la formulation de l'action. Ceci doit inclure :</w:t>
      </w:r>
    </w:p>
    <w:p w14:paraId="05C784DA" w14:textId="77777777" w:rsidR="00F27ACB" w:rsidRPr="001A0FD7" w:rsidRDefault="00574B82">
      <w:pPr>
        <w:tabs>
          <w:tab w:val="left" w:pos="426"/>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Outputs et résultats escomptés (maximum 4-5 pages). Être spécifique et quantifier les outputs autant que possible. Indiquer notamment les publications prévues. Décrire les possibilités de reproduction et d’extension des résultats de l’action (effets multiplicateurs).</w:t>
      </w:r>
    </w:p>
    <w:p w14:paraId="5240596A" w14:textId="77777777" w:rsidR="00F27ACB" w:rsidRPr="001A0FD7" w:rsidRDefault="00574B82">
      <w:pPr>
        <w:tabs>
          <w:tab w:val="left" w:pos="426"/>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Les activités proposées et leur efficacité (maximum 9 pages).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14:paraId="09B31685" w14:textId="77777777" w:rsidR="00F27ACB" w:rsidRPr="001A0FD7" w:rsidRDefault="00F27ACB">
      <w:pPr>
        <w:jc w:val="both"/>
        <w:rPr>
          <w:rFonts w:asciiTheme="majorHAnsi" w:eastAsia="Arial" w:hAnsiTheme="majorHAnsi" w:cstheme="majorHAnsi"/>
          <w:sz w:val="20"/>
          <w:szCs w:val="20"/>
        </w:rPr>
      </w:pPr>
    </w:p>
    <w:p w14:paraId="3673AC15"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9</w:t>
      </w:r>
      <w:r w:rsidR="00574B82" w:rsidRPr="001A0FD7">
        <w:rPr>
          <w:rFonts w:asciiTheme="majorHAnsi" w:hAnsiTheme="majorHAnsi" w:cstheme="majorHAnsi"/>
        </w:rPr>
        <w:t>. Méthodologie (maximum 4 pages)</w:t>
      </w:r>
    </w:p>
    <w:p w14:paraId="0E9D6B36" w14:textId="77777777" w:rsidR="00F27ACB" w:rsidRPr="001A0FD7" w:rsidRDefault="00F27ACB">
      <w:pPr>
        <w:rPr>
          <w:rFonts w:asciiTheme="majorHAnsi" w:eastAsia="Arial" w:hAnsiTheme="majorHAnsi" w:cstheme="majorHAnsi"/>
          <w:sz w:val="20"/>
          <w:szCs w:val="20"/>
        </w:rPr>
      </w:pPr>
    </w:p>
    <w:p w14:paraId="4826B854" w14:textId="77777777" w:rsidR="00F27ACB" w:rsidRPr="001A0FD7" w:rsidRDefault="00574B82" w:rsidP="00F72770">
      <w:pPr>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en détail :</w:t>
      </w:r>
    </w:p>
    <w:p w14:paraId="107A53D2" w14:textId="77777777" w:rsidR="00F27ACB" w:rsidRPr="001A0FD7" w:rsidRDefault="00F27ACB" w:rsidP="00F72770">
      <w:pPr>
        <w:rPr>
          <w:rFonts w:asciiTheme="majorHAnsi" w:eastAsia="Arial" w:hAnsiTheme="majorHAnsi" w:cstheme="majorHAnsi"/>
          <w:i/>
          <w:sz w:val="22"/>
          <w:szCs w:val="20"/>
        </w:rPr>
      </w:pPr>
    </w:p>
    <w:p w14:paraId="3FEE68F2"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méthode de mise en œuvre et les raisons motivant le choix de la méthodologie proposée ; </w:t>
      </w:r>
    </w:p>
    <w:p w14:paraId="383CD498"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si l’action prolonge une action existante, expliquer de quelle manière elle repose sur les résultats de cette action. Donner les principales conclusions et recommandations des évaluati</w:t>
      </w:r>
      <w:r w:rsidR="00772758" w:rsidRPr="001A0FD7">
        <w:rPr>
          <w:rFonts w:asciiTheme="majorHAnsi" w:eastAsia="Arial" w:hAnsiTheme="majorHAnsi" w:cstheme="majorHAnsi"/>
          <w:i/>
          <w:sz w:val="22"/>
          <w:szCs w:val="20"/>
        </w:rPr>
        <w:t>ons qui auraient été effectuées</w:t>
      </w:r>
      <w:r w:rsidRPr="001A0FD7">
        <w:rPr>
          <w:rFonts w:asciiTheme="majorHAnsi" w:eastAsia="Arial" w:hAnsiTheme="majorHAnsi" w:cstheme="majorHAnsi"/>
          <w:i/>
          <w:sz w:val="22"/>
          <w:szCs w:val="20"/>
        </w:rPr>
        <w:t>;</w:t>
      </w:r>
    </w:p>
    <w:p w14:paraId="10B4AC67"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 si l’action s’inscrit dans le cadre d’un programme plus vaste, veuillez décrire comment l’action s’insère dans ce programme ou dans un éventuel projet planifié ou comment la coordination est assurée. Veuillez exposer les synergies potentielles avec d’autres initiatives, notamment d’Expertise France ; </w:t>
      </w:r>
    </w:p>
    <w:p w14:paraId="7E46B572"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les procédures de suivi et d’évaluation interne et/ou externe ; </w:t>
      </w:r>
    </w:p>
    <w:p w14:paraId="79ABC1EF"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description de la participation et du rôle des différents acteurs et parties prenantes (partenaire(s) local(aux), groupes cibles, autorités locales, etc.) dans l’action et les raisons pour lesquelles ces rôles leurs ont été assignés ; </w:t>
      </w:r>
    </w:p>
    <w:p w14:paraId="4D3BE0D7"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structure organisationnelle et l'équipe proposée pour la mise en œuvre de l'action ; </w:t>
      </w:r>
    </w:p>
    <w:p w14:paraId="0D2D6B0E"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principaux moyens proposés pour la mise en œuvre de l’action.</w:t>
      </w:r>
    </w:p>
    <w:p w14:paraId="2270AE7C" w14:textId="77777777" w:rsidR="00F27ACB" w:rsidRPr="001A0FD7" w:rsidRDefault="00F27ACB">
      <w:pPr>
        <w:tabs>
          <w:tab w:val="left" w:pos="709"/>
        </w:tabs>
        <w:jc w:val="both"/>
        <w:rPr>
          <w:rFonts w:asciiTheme="majorHAnsi" w:eastAsia="Arial" w:hAnsiTheme="majorHAnsi" w:cstheme="majorHAnsi"/>
          <w:sz w:val="20"/>
          <w:szCs w:val="20"/>
        </w:rPr>
      </w:pPr>
    </w:p>
    <w:p w14:paraId="57E29FF1"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10</w:t>
      </w:r>
      <w:r w:rsidR="00574B82" w:rsidRPr="001A0FD7">
        <w:rPr>
          <w:rFonts w:asciiTheme="majorHAnsi" w:hAnsiTheme="majorHAnsi" w:cstheme="majorHAnsi"/>
        </w:rPr>
        <w:t>. Durée et plan d'action pour la mise en œuvre de l'action</w:t>
      </w:r>
    </w:p>
    <w:p w14:paraId="2C1EB2AC" w14:textId="77777777" w:rsidR="00F27ACB" w:rsidRPr="001A0FD7" w:rsidRDefault="00F27ACB">
      <w:pPr>
        <w:jc w:val="both"/>
        <w:rPr>
          <w:rFonts w:asciiTheme="majorHAnsi" w:eastAsia="Arial" w:hAnsiTheme="majorHAnsi" w:cstheme="majorHAnsi"/>
          <w:sz w:val="20"/>
          <w:szCs w:val="20"/>
        </w:rPr>
      </w:pPr>
    </w:p>
    <w:p w14:paraId="30B94D52"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La durée de l’action sera de &lt;X&gt; mois.</w:t>
      </w:r>
    </w:p>
    <w:p w14:paraId="4FD81EA7" w14:textId="77777777" w:rsidR="00F27ACB" w:rsidRPr="001A0FD7" w:rsidRDefault="00F27ACB">
      <w:pPr>
        <w:jc w:val="both"/>
        <w:rPr>
          <w:rFonts w:asciiTheme="majorHAnsi" w:eastAsia="Arial" w:hAnsiTheme="majorHAnsi" w:cstheme="majorHAnsi"/>
          <w:i/>
          <w:sz w:val="22"/>
          <w:szCs w:val="20"/>
        </w:rPr>
      </w:pPr>
    </w:p>
    <w:p w14:paraId="311CBAAB"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color w:val="000000"/>
          <w:sz w:val="22"/>
          <w:szCs w:val="20"/>
        </w:rPr>
        <w:t>Les demandeurs ne doivent pas indiquer une date spécifique de début pour la mise en œuvre de l'action mais simplement indiquer « mois 1 », « mois 2 », etc</w:t>
      </w:r>
      <w:r w:rsidRPr="001A0FD7">
        <w:rPr>
          <w:rFonts w:asciiTheme="majorHAnsi" w:eastAsia="Arial" w:hAnsiTheme="majorHAnsi" w:cstheme="majorHAnsi"/>
          <w:i/>
          <w:sz w:val="22"/>
          <w:szCs w:val="20"/>
        </w:rPr>
        <w:t xml:space="preserve">. </w:t>
      </w:r>
    </w:p>
    <w:p w14:paraId="36320F55"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Tout mois (ou période intermédiaire) sans activités doit être inclus dans le plan d’action et être inclus dans le calcul de la durée totale estimée de l’action.</w:t>
      </w:r>
    </w:p>
    <w:p w14:paraId="39830838" w14:textId="77777777" w:rsidR="00F27ACB" w:rsidRPr="001A0FD7" w:rsidRDefault="00F27ACB">
      <w:pPr>
        <w:jc w:val="both"/>
        <w:rPr>
          <w:rFonts w:asciiTheme="majorHAnsi" w:eastAsia="Arial" w:hAnsiTheme="majorHAnsi" w:cstheme="majorHAnsi"/>
          <w:sz w:val="20"/>
          <w:szCs w:val="20"/>
        </w:rPr>
      </w:pPr>
    </w:p>
    <w:p w14:paraId="72DF2C19"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1</w:t>
      </w:r>
      <w:r w:rsidR="00574B82" w:rsidRPr="001A0FD7">
        <w:rPr>
          <w:rFonts w:asciiTheme="majorHAnsi" w:hAnsiTheme="majorHAnsi" w:cstheme="majorHAnsi"/>
        </w:rPr>
        <w:t>. Bénéficiaires (maximum 1,5 page)</w:t>
      </w:r>
    </w:p>
    <w:p w14:paraId="76ABC087" w14:textId="77777777" w:rsidR="00F27ACB" w:rsidRPr="001A0FD7" w:rsidRDefault="00F27ACB">
      <w:pPr>
        <w:jc w:val="both"/>
        <w:rPr>
          <w:rFonts w:asciiTheme="majorHAnsi" w:eastAsia="Arial" w:hAnsiTheme="majorHAnsi" w:cstheme="majorHAnsi"/>
          <w:sz w:val="20"/>
          <w:szCs w:val="20"/>
        </w:rPr>
      </w:pPr>
    </w:p>
    <w:p w14:paraId="3605E837"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Bénéficiaires directs</w:t>
      </w:r>
    </w:p>
    <w:p w14:paraId="1BAA527C"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Identifier les organisations, personnes et/ou groupes de personnes qui bénéficieront directement des activités du projet et </w:t>
      </w:r>
      <w:r w:rsidRPr="001A0FD7">
        <w:rPr>
          <w:rFonts w:asciiTheme="majorHAnsi" w:eastAsia="Arial" w:hAnsiTheme="majorHAnsi" w:cstheme="majorHAnsi"/>
          <w:b/>
          <w:i/>
          <w:color w:val="000000"/>
          <w:sz w:val="22"/>
          <w:szCs w:val="20"/>
        </w:rPr>
        <w:t>justifier leur sélection</w:t>
      </w:r>
      <w:r w:rsidRPr="001A0FD7">
        <w:rPr>
          <w:rFonts w:asciiTheme="majorHAnsi" w:eastAsia="Arial" w:hAnsiTheme="majorHAnsi" w:cstheme="majorHAnsi"/>
          <w:i/>
          <w:color w:val="000000"/>
          <w:sz w:val="22"/>
          <w:szCs w:val="20"/>
        </w:rPr>
        <w:t>. Indiquer leur nature, leur nombre, leur sexe, leur âge, la population clé concernée et la méthode de calcul des cibles. Indiquer leur implication dans la construction de ce projet et expliquer succinctement comment les bénéficiaires directs participent activement au projet.</w:t>
      </w:r>
    </w:p>
    <w:p w14:paraId="702B23FA"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Bénéficiaires indirects</w:t>
      </w:r>
    </w:p>
    <w:p w14:paraId="42103238" w14:textId="77777777" w:rsidR="00F27ACB" w:rsidRPr="001A0FD7" w:rsidRDefault="00574B82" w:rsidP="00793D88">
      <w:pPr>
        <w:spacing w:before="6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lastRenderedPageBreak/>
        <w:t>Identifier les personnes et groupes de personnes qui n’ont pas de lien direct avec l’intervention, mais qui bénéficieront indirectement du projet. Indiquer leur nature, leur nombre, leur sexe, leur âge, la population clé concernée et la méthode de calcul des cibles. Décrire le lien entre les bénéficiaires directs et indirects.</w:t>
      </w:r>
    </w:p>
    <w:p w14:paraId="026366B0" w14:textId="77777777" w:rsidR="00F27ACB" w:rsidRPr="001A0FD7" w:rsidRDefault="00F27ACB">
      <w:pPr>
        <w:jc w:val="both"/>
        <w:rPr>
          <w:rFonts w:asciiTheme="majorHAnsi" w:eastAsia="Arial" w:hAnsiTheme="majorHAnsi" w:cstheme="majorHAnsi"/>
          <w:sz w:val="20"/>
          <w:szCs w:val="20"/>
        </w:rPr>
      </w:pPr>
    </w:p>
    <w:p w14:paraId="3A672755"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2</w:t>
      </w:r>
      <w:r w:rsidR="00574B82" w:rsidRPr="001A0FD7">
        <w:rPr>
          <w:rFonts w:asciiTheme="majorHAnsi" w:hAnsiTheme="majorHAnsi" w:cstheme="majorHAnsi"/>
        </w:rPr>
        <w:t>. Résultats, activités et suivi-évaluation</w:t>
      </w:r>
    </w:p>
    <w:p w14:paraId="225CC6F8" w14:textId="77777777" w:rsidR="00F27ACB" w:rsidRPr="001A0FD7" w:rsidRDefault="00F27ACB">
      <w:pPr>
        <w:jc w:val="both"/>
        <w:rPr>
          <w:rFonts w:asciiTheme="majorHAnsi" w:eastAsia="Arial" w:hAnsiTheme="majorHAnsi" w:cstheme="majorHAnsi"/>
          <w:sz w:val="20"/>
          <w:szCs w:val="20"/>
        </w:rPr>
      </w:pPr>
    </w:p>
    <w:p w14:paraId="5C49CF77" w14:textId="77777777" w:rsidR="00F27ACB" w:rsidRPr="001A0FD7" w:rsidRDefault="00574B82">
      <w:pPr>
        <w:spacing w:before="60" w:after="120"/>
        <w:jc w:val="both"/>
        <w:rPr>
          <w:rFonts w:asciiTheme="majorHAnsi" w:eastAsia="Arial" w:hAnsiTheme="majorHAnsi" w:cstheme="majorHAnsi"/>
          <w:i/>
          <w:color w:val="000000"/>
          <w:sz w:val="22"/>
          <w:szCs w:val="22"/>
          <w:u w:val="single"/>
        </w:rPr>
      </w:pPr>
      <w:r w:rsidRPr="001A0FD7">
        <w:rPr>
          <w:rFonts w:asciiTheme="majorHAnsi" w:eastAsia="Arial" w:hAnsiTheme="majorHAnsi" w:cstheme="majorHAnsi"/>
          <w:i/>
          <w:color w:val="000000"/>
          <w:sz w:val="22"/>
          <w:szCs w:val="22"/>
          <w:u w:val="single"/>
        </w:rPr>
        <w:t>Il est impératif que les activités soient nommées de façon identique dans l’ensemble des documents de la proposition (formulaire de réponse, cadre logique, budget, chronogramme).</w:t>
      </w:r>
    </w:p>
    <w:p w14:paraId="16A8EAFD" w14:textId="77777777" w:rsidR="00F27ACB" w:rsidRPr="001A0FD7" w:rsidRDefault="00574B82">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Résultats attendus (1 page maximum)</w:t>
      </w:r>
    </w:p>
    <w:p w14:paraId="694BAED2" w14:textId="77777777"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Lister les résultats attendus pour ce projet. Les résultats attendus doivent être spécifiques aux différentes populations visées, et déclinés selon leur nature, leur sexe, leur âge. Il est possible d’indiquer des résultats intermédiaires (présentant des changements intermédiaires) si cela est pertinent pour le projet présenté.</w:t>
      </w:r>
    </w:p>
    <w:p w14:paraId="177E9000" w14:textId="77777777" w:rsidR="00F27ACB" w:rsidRPr="001A0FD7" w:rsidRDefault="00574B82">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Activités prévues (à décliner si possible par résultats) (5 pages maximum)</w:t>
      </w:r>
    </w:p>
    <w:p w14:paraId="6D66FE14" w14:textId="77777777" w:rsidR="00F27ACB" w:rsidRPr="001A0FD7" w:rsidRDefault="00574B82">
      <w:p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Il est </w:t>
      </w:r>
      <w:r w:rsidRPr="001A0FD7">
        <w:rPr>
          <w:rFonts w:asciiTheme="majorHAnsi" w:eastAsia="Arial" w:hAnsiTheme="majorHAnsi" w:cstheme="majorHAnsi"/>
          <w:i/>
          <w:color w:val="000000"/>
          <w:sz w:val="22"/>
          <w:szCs w:val="22"/>
          <w:u w:val="single"/>
        </w:rPr>
        <w:t>impératif de détailler</w:t>
      </w:r>
      <w:r w:rsidRPr="001A0FD7">
        <w:rPr>
          <w:rFonts w:asciiTheme="majorHAnsi" w:eastAsia="Arial" w:hAnsiTheme="majorHAnsi" w:cstheme="majorHAnsi"/>
          <w:i/>
          <w:color w:val="000000"/>
          <w:sz w:val="22"/>
          <w:szCs w:val="22"/>
        </w:rPr>
        <w:t xml:space="preserve"> les activités comme suit : </w:t>
      </w:r>
    </w:p>
    <w:p w14:paraId="232E3A4E" w14:textId="77777777" w:rsidR="00F27ACB" w:rsidRPr="001A0FD7" w:rsidRDefault="00574B82">
      <w:pPr>
        <w:numPr>
          <w:ilvl w:val="0"/>
          <w:numId w:val="2"/>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color w:val="000000"/>
          <w:sz w:val="22"/>
          <w:szCs w:val="22"/>
        </w:rPr>
        <w:t>Activités en lien avec le résultat 1</w:t>
      </w:r>
      <w:r w:rsidRPr="001A0FD7">
        <w:rPr>
          <w:rFonts w:asciiTheme="majorHAnsi" w:eastAsia="Arial" w:hAnsiTheme="majorHAnsi" w:cstheme="majorHAnsi"/>
          <w:i/>
          <w:color w:val="000000"/>
          <w:sz w:val="22"/>
          <w:szCs w:val="22"/>
        </w:rPr>
        <w:t> :</w:t>
      </w:r>
    </w:p>
    <w:p w14:paraId="3F7F91AF" w14:textId="77777777" w:rsidR="00F27ACB" w:rsidRPr="001A0FD7" w:rsidRDefault="00574B82">
      <w:pPr>
        <w:numPr>
          <w:ilvl w:val="1"/>
          <w:numId w:val="2"/>
        </w:numPr>
        <w:spacing w:before="60" w:after="120"/>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Activité 1.1</w:t>
      </w:r>
    </w:p>
    <w:p w14:paraId="1C04CE21" w14:textId="77777777"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Titre de l’activité</w:t>
      </w:r>
    </w:p>
    <w:p w14:paraId="7F647C82" w14:textId="77777777"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 xml:space="preserve">Présentation de l’activité </w:t>
      </w:r>
      <w:r w:rsidRPr="001A0FD7">
        <w:rPr>
          <w:rFonts w:asciiTheme="majorHAnsi" w:eastAsia="Arial" w:hAnsiTheme="majorHAnsi" w:cstheme="majorHAnsi"/>
          <w:i/>
          <w:color w:val="000000"/>
          <w:sz w:val="22"/>
          <w:szCs w:val="22"/>
        </w:rPr>
        <w:t>(objectif(s), cible(s) (femmes/hommes, âge, population clé, durée, format, fréquence, moyens nécessaires et résultats attendus). Indiquer en quoi cette intervention est sensible et/ou transformative au genre</w:t>
      </w:r>
      <w:r w:rsidRPr="001A0FD7">
        <w:rPr>
          <w:rFonts w:asciiTheme="majorHAnsi" w:eastAsia="Arial" w:hAnsiTheme="majorHAnsi" w:cstheme="majorHAnsi"/>
          <w:i/>
          <w:color w:val="000000"/>
          <w:sz w:val="22"/>
          <w:szCs w:val="22"/>
          <w:vertAlign w:val="superscript"/>
        </w:rPr>
        <w:footnoteReference w:id="11"/>
      </w:r>
      <w:r w:rsidRPr="001A0FD7">
        <w:rPr>
          <w:rFonts w:asciiTheme="majorHAnsi" w:eastAsia="Arial" w:hAnsiTheme="majorHAnsi" w:cstheme="majorHAnsi"/>
          <w:i/>
          <w:color w:val="000000"/>
          <w:sz w:val="22"/>
          <w:szCs w:val="22"/>
        </w:rPr>
        <w:t>. Si besoin, indiquer des interventions spécifiques qui vous semblent nécessaires pour permettre de combler les inégalités de genre. Pour les formations, détailler les modalités (durée, nature, etc.).</w:t>
      </w:r>
    </w:p>
    <w:p w14:paraId="4D099417" w14:textId="77777777"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 xml:space="preserve">Description des responsabilités dans la mise en œuvre </w:t>
      </w:r>
      <w:r w:rsidRPr="001A0FD7">
        <w:rPr>
          <w:rFonts w:asciiTheme="majorHAnsi" w:eastAsia="Arial" w:hAnsiTheme="majorHAnsi" w:cstheme="majorHAnsi"/>
          <w:b/>
          <w:i/>
          <w:color w:val="000000"/>
          <w:sz w:val="22"/>
          <w:szCs w:val="22"/>
          <w:u w:val="single"/>
        </w:rPr>
        <w:t>de l’activité</w:t>
      </w:r>
      <w:r w:rsidRPr="001A0FD7">
        <w:rPr>
          <w:rFonts w:asciiTheme="majorHAnsi" w:eastAsia="Arial" w:hAnsiTheme="majorHAnsi" w:cstheme="majorHAnsi"/>
          <w:i/>
          <w:color w:val="000000"/>
          <w:sz w:val="22"/>
          <w:szCs w:val="22"/>
        </w:rPr>
        <w:t xml:space="preserve"> (porteur de projet, partenaire(s)).</w:t>
      </w:r>
      <w:r w:rsidRPr="001A0FD7">
        <w:rPr>
          <w:rFonts w:asciiTheme="majorHAnsi" w:eastAsia="Arial" w:hAnsiTheme="majorHAnsi" w:cstheme="majorHAnsi"/>
          <w:color w:val="000000"/>
          <w:sz w:val="22"/>
          <w:szCs w:val="22"/>
        </w:rPr>
        <w:t xml:space="preserve"> </w:t>
      </w:r>
      <w:r w:rsidRPr="001A0FD7">
        <w:rPr>
          <w:rFonts w:asciiTheme="majorHAnsi" w:eastAsia="Arial" w:hAnsiTheme="majorHAnsi" w:cstheme="majorHAnsi"/>
          <w:i/>
          <w:color w:val="000000"/>
          <w:sz w:val="22"/>
          <w:szCs w:val="22"/>
        </w:rPr>
        <w:t>Décrire la complémentarité entre les activités.</w:t>
      </w:r>
    </w:p>
    <w:p w14:paraId="038322C8" w14:textId="77777777" w:rsidR="00F27ACB" w:rsidRPr="00793D88" w:rsidRDefault="00F27ACB" w:rsidP="00793D88">
      <w:pPr>
        <w:rPr>
          <w:rFonts w:asciiTheme="majorHAnsi" w:eastAsia="Arial" w:hAnsiTheme="majorHAnsi" w:cstheme="majorHAnsi"/>
          <w:i/>
          <w:color w:val="000000"/>
          <w:sz w:val="10"/>
          <w:szCs w:val="20"/>
        </w:rPr>
      </w:pPr>
    </w:p>
    <w:p w14:paraId="58D9FFC3"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jc w:val="both"/>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 xml:space="preserve">POUR LES PROJETS COMPORTANT DES </w:t>
      </w:r>
      <w:r w:rsidRPr="001A0FD7">
        <w:rPr>
          <w:rFonts w:asciiTheme="majorHAnsi" w:eastAsia="Arial" w:hAnsiTheme="majorHAnsi" w:cstheme="majorHAnsi"/>
          <w:b/>
          <w:sz w:val="20"/>
          <w:szCs w:val="20"/>
        </w:rPr>
        <w:t>ACTIVITÉS</w:t>
      </w:r>
      <w:r w:rsidRPr="001A0FD7">
        <w:rPr>
          <w:rFonts w:asciiTheme="majorHAnsi" w:eastAsia="Arial" w:hAnsiTheme="majorHAnsi" w:cstheme="majorHAnsi"/>
          <w:b/>
          <w:color w:val="000000"/>
          <w:sz w:val="20"/>
          <w:szCs w:val="20"/>
        </w:rPr>
        <w:t xml:space="preserve"> DE RECHERCHE </w:t>
      </w:r>
      <w:r w:rsidRPr="001A0FD7">
        <w:rPr>
          <w:rFonts w:asciiTheme="majorHAnsi" w:eastAsia="Arial" w:hAnsiTheme="majorHAnsi" w:cstheme="majorHAnsi"/>
          <w:b/>
          <w:sz w:val="20"/>
          <w:szCs w:val="20"/>
        </w:rPr>
        <w:t>OPÉRATIONNELLE</w:t>
      </w:r>
      <w:r w:rsidRPr="001A0FD7">
        <w:rPr>
          <w:rFonts w:asciiTheme="majorHAnsi" w:eastAsia="Arial" w:hAnsiTheme="majorHAnsi" w:cstheme="majorHAnsi"/>
          <w:b/>
          <w:color w:val="000000"/>
          <w:sz w:val="20"/>
          <w:szCs w:val="20"/>
        </w:rPr>
        <w:t xml:space="preserve"> UNIQUEMENT, RAJOUTER L’INFORMATION CI-DESSOUS (supprimer le cadre si ce n’est pas le cas).</w:t>
      </w:r>
    </w:p>
    <w:p w14:paraId="3E35C304"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a) Hypothèse(s) de recherche, cadre théorique et méthodologie</w:t>
      </w:r>
    </w:p>
    <w:p w14:paraId="2F874EDD"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Pour les projets comportant des activités de recherche opérationnelle, décrire le protocole / l’organisation de la recherche, le cadre théorique, les méthodes utilisées, la nature et les conditions d’obtention du matériel utilisé, l’originalité et la faisabilité de la recherche, le nombre, la nature, le sexe et l’âge des sujets de la recherche.</w:t>
      </w:r>
    </w:p>
    <w:p w14:paraId="74E94907"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 xml:space="preserve">b) Considérations éthiques et réglementaires (pour les activités de recherche opérationnelle) </w:t>
      </w:r>
    </w:p>
    <w:p w14:paraId="34A37C18"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Listes des précautions éthiques qui seront prises pour la mise en place de ces activités.</w:t>
      </w:r>
    </w:p>
    <w:p w14:paraId="7EDC6395"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Ces activités relèvent-t-elles d’un ou de plusieurs comités d’éthique ?  Si oui, veuillez préciser lesquels ainsi que l’état d’avancement de vos démarches auprès de ce(s) comité(s).</w:t>
      </w:r>
    </w:p>
    <w:p w14:paraId="67E5342D"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Pour les organismes français, veuillez préciser à quelle charte d’éthique vous adhérez.</w:t>
      </w:r>
    </w:p>
    <w:p w14:paraId="5F0F95A9"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 xml:space="preserve">Vos activités de recherches sont-elles menées en conformité avec la déclaration d’Helsinki adoptée par </w:t>
      </w:r>
      <w:r w:rsidRPr="001A0FD7">
        <w:rPr>
          <w:rFonts w:asciiTheme="majorHAnsi" w:eastAsia="Arial" w:hAnsiTheme="majorHAnsi" w:cstheme="majorHAnsi"/>
          <w:i/>
          <w:sz w:val="20"/>
          <w:szCs w:val="20"/>
        </w:rPr>
        <w:t>l'Assemblée</w:t>
      </w:r>
      <w:r w:rsidRPr="001A0FD7">
        <w:rPr>
          <w:rFonts w:asciiTheme="majorHAnsi" w:eastAsia="Arial" w:hAnsiTheme="majorHAnsi" w:cstheme="majorHAnsi"/>
          <w:i/>
          <w:color w:val="000000"/>
          <w:sz w:val="20"/>
          <w:szCs w:val="20"/>
        </w:rPr>
        <w:t xml:space="preserve"> Médicale Mondiale (juin 1964, dernière mise à jour 2004) ?</w:t>
      </w:r>
    </w:p>
    <w:p w14:paraId="73ED6323"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 xml:space="preserve">c) Application, diffusion et transposition des résultats </w:t>
      </w:r>
    </w:p>
    <w:p w14:paraId="75012162"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color w:val="000000"/>
          <w:sz w:val="20"/>
          <w:szCs w:val="20"/>
        </w:rPr>
      </w:pPr>
      <w:r w:rsidRPr="001A0FD7">
        <w:rPr>
          <w:rFonts w:asciiTheme="majorHAnsi" w:eastAsia="Arial" w:hAnsiTheme="majorHAnsi" w:cstheme="majorHAnsi"/>
          <w:i/>
          <w:color w:val="000000"/>
          <w:sz w:val="20"/>
          <w:szCs w:val="20"/>
        </w:rPr>
        <w:t>Décrire la stratégie qui sera mise en œuvre pour permettre l’utilisation opérationnelle rapide des résultats des activités de recherche opérationnelle, leur diffusion ou transposition.</w:t>
      </w:r>
    </w:p>
    <w:p w14:paraId="476AAD8E"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lastRenderedPageBreak/>
        <w:t>Suivi-évaluation du projet (4 pages maximum)</w:t>
      </w:r>
    </w:p>
    <w:p w14:paraId="6290EB4A" w14:textId="77777777" w:rsidR="00F27ACB"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Décrire le système de suivi- évaluation (récolte de données, supervision, évaluation des activités) qui sera mis en place et les moyens nécessaires (RH, budget, stratégie, etc.) à la mise en œuvre de ce système. </w:t>
      </w:r>
    </w:p>
    <w:p w14:paraId="6C9F5364" w14:textId="77777777" w:rsidR="00540215" w:rsidRPr="001A0FD7" w:rsidRDefault="00540215">
      <w:pPr>
        <w:spacing w:before="60" w:after="120"/>
        <w:jc w:val="both"/>
        <w:rPr>
          <w:rFonts w:asciiTheme="majorHAnsi" w:eastAsia="Arial" w:hAnsiTheme="majorHAnsi" w:cstheme="majorHAnsi"/>
          <w:color w:val="000000"/>
          <w:sz w:val="22"/>
          <w:szCs w:val="20"/>
        </w:rPr>
      </w:pPr>
    </w:p>
    <w:p w14:paraId="374F178B" w14:textId="77777777" w:rsidR="00F27ACB" w:rsidRPr="001A0FD7" w:rsidRDefault="00574B82" w:rsidP="00772758">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Gestion du projet</w:t>
      </w:r>
      <w:r w:rsidR="00772758" w:rsidRPr="001A0FD7">
        <w:rPr>
          <w:rFonts w:asciiTheme="majorHAnsi" w:eastAsia="Arial" w:hAnsiTheme="majorHAnsi" w:cstheme="majorHAnsi"/>
          <w:b/>
          <w:color w:val="000000"/>
          <w:sz w:val="22"/>
          <w:szCs w:val="20"/>
        </w:rPr>
        <w:t xml:space="preserve"> et s</w:t>
      </w:r>
      <w:r w:rsidRPr="001A0FD7">
        <w:rPr>
          <w:rFonts w:asciiTheme="majorHAnsi" w:eastAsia="Arial" w:hAnsiTheme="majorHAnsi" w:cstheme="majorHAnsi"/>
          <w:b/>
          <w:color w:val="000000"/>
          <w:sz w:val="22"/>
          <w:szCs w:val="20"/>
        </w:rPr>
        <w:t>uivi financier (2 pages maximum)</w:t>
      </w:r>
    </w:p>
    <w:p w14:paraId="7046FED8"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modalités concrètes de la gestion financière et les moyens qui lui seront spécifiquement dédiés, notamment en termes de ressources humaines, pour le porteur et les partenaires. Estimer le pourcentage du budget géré par chaque partenaire. Décrire les procédures et modalités de suivi et de rapportage financier mises en place en cas de délégation budgétaire au(x) partenaire(s), le cas échéant.</w:t>
      </w:r>
    </w:p>
    <w:p w14:paraId="6EAB8C04" w14:textId="77777777" w:rsidR="00F27ACB" w:rsidRPr="001A0FD7" w:rsidRDefault="00F27ACB">
      <w:pPr>
        <w:spacing w:before="60" w:after="120"/>
        <w:jc w:val="both"/>
        <w:rPr>
          <w:rFonts w:asciiTheme="majorHAnsi" w:eastAsia="Arial" w:hAnsiTheme="majorHAnsi" w:cstheme="majorHAnsi"/>
          <w:i/>
          <w:color w:val="000000"/>
          <w:sz w:val="22"/>
          <w:szCs w:val="22"/>
        </w:rPr>
      </w:pPr>
    </w:p>
    <w:p w14:paraId="462776DB" w14:textId="77777777" w:rsidR="00F27ACB" w:rsidRPr="001A0FD7" w:rsidRDefault="00574B82" w:rsidP="00772758">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Pilotage et coordination (2 pages maximum)</w:t>
      </w:r>
    </w:p>
    <w:p w14:paraId="73077DB5" w14:textId="77777777"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Décrire le pilotage du projet (fréquence, composition des comités de pilotage et/ou scientifique, nombre et statuts des personnes, préciser s’il s’agit d’hommes ou de femmes) et les modalités de coordination entre les partenaires. Des schémas peuvent être utilisés. </w:t>
      </w:r>
    </w:p>
    <w:p w14:paraId="016E73E8" w14:textId="77777777" w:rsidR="00F27ACB" w:rsidRPr="001A0FD7" w:rsidRDefault="00574B82" w:rsidP="00772758">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Visibilité et communication (1 page maximum)</w:t>
      </w:r>
    </w:p>
    <w:p w14:paraId="0561352C" w14:textId="77777777"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Décrire les outils de communication (pour objectif de sensibilisation, prévention, valorisation …) qui seront développés dans le cadre du projet ainsi que les actions de communication (médias, presses, conférences, évènements …) qui seront entreprises durant le projet. </w:t>
      </w:r>
    </w:p>
    <w:p w14:paraId="7D417AB3" w14:textId="77777777"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Décrire l’articulation / l’intégration de la stratégie de communication dans la mise en œuvre du projet (activités, objectifs, budget, partenariats…).</w:t>
      </w:r>
    </w:p>
    <w:p w14:paraId="540D26AF" w14:textId="77777777"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Dans quelle mesure cette stratégie de communication renforce la visibilité de l’Initiative 5% et d’Expertise France. Préciser comment cette communication contribuera à lutter contre les stéréotypes de genre néfastes. </w:t>
      </w:r>
    </w:p>
    <w:p w14:paraId="1791F9B1" w14:textId="77777777" w:rsidR="00F27ACB"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Décrire la stratégie de communication qui sera mise en œuvre pour permettre la valorisation des résultats du projet et leur diffusion.</w:t>
      </w:r>
    </w:p>
    <w:p w14:paraId="5624C747" w14:textId="77777777" w:rsidR="00540215" w:rsidRDefault="00540215">
      <w:pPr>
        <w:spacing w:before="60" w:after="120"/>
        <w:jc w:val="both"/>
        <w:rPr>
          <w:rFonts w:asciiTheme="majorHAnsi" w:eastAsia="Arial" w:hAnsiTheme="majorHAnsi" w:cstheme="majorHAnsi"/>
          <w:i/>
          <w:color w:val="000000"/>
          <w:sz w:val="22"/>
          <w:szCs w:val="22"/>
        </w:rPr>
      </w:pPr>
    </w:p>
    <w:p w14:paraId="5BFDCFAD" w14:textId="77777777" w:rsidR="00F27ACB" w:rsidRPr="001A0FD7" w:rsidRDefault="00BE65FF" w:rsidP="006D7295">
      <w:pPr>
        <w:pStyle w:val="Titre4"/>
        <w:rPr>
          <w:rFonts w:asciiTheme="majorHAnsi" w:hAnsiTheme="majorHAnsi" w:cstheme="majorHAnsi"/>
        </w:rPr>
      </w:pPr>
      <w:r w:rsidRPr="001A0FD7">
        <w:rPr>
          <w:rFonts w:asciiTheme="majorHAnsi" w:hAnsiTheme="majorHAnsi" w:cstheme="majorHAnsi"/>
        </w:rPr>
        <w:t>1.1</w:t>
      </w:r>
      <w:r w:rsidR="006324C3">
        <w:rPr>
          <w:rFonts w:asciiTheme="majorHAnsi" w:hAnsiTheme="majorHAnsi" w:cstheme="majorHAnsi"/>
        </w:rPr>
        <w:t>3</w:t>
      </w:r>
      <w:r w:rsidRPr="001A0FD7">
        <w:rPr>
          <w:rFonts w:asciiTheme="majorHAnsi" w:hAnsiTheme="majorHAnsi" w:cstheme="majorHAnsi"/>
        </w:rPr>
        <w:t xml:space="preserve">. </w:t>
      </w:r>
      <w:r w:rsidR="00574B82" w:rsidRPr="001A0FD7">
        <w:rPr>
          <w:rFonts w:asciiTheme="majorHAnsi" w:hAnsiTheme="majorHAnsi" w:cstheme="majorHAnsi"/>
        </w:rPr>
        <w:t>Plan d’action indicatif pour la mise en œuvre de l’action (maximum 4 pages)</w:t>
      </w:r>
    </w:p>
    <w:p w14:paraId="3314F45E" w14:textId="77777777" w:rsidR="00F27ACB" w:rsidRPr="001A0FD7" w:rsidRDefault="00F27ACB">
      <w:pPr>
        <w:rPr>
          <w:rFonts w:asciiTheme="majorHAnsi" w:eastAsia="Arial" w:hAnsiTheme="majorHAnsi" w:cstheme="majorHAnsi"/>
          <w:sz w:val="20"/>
          <w:szCs w:val="20"/>
        </w:rPr>
      </w:pPr>
    </w:p>
    <w:p w14:paraId="45EF8FCB" w14:textId="77777777" w:rsidR="00F27ACB" w:rsidRPr="001A0FD7" w:rsidRDefault="00574B82">
      <w:pPr>
        <w:pBdr>
          <w:top w:val="single" w:sz="4" w:space="1" w:color="000000"/>
          <w:left w:val="single" w:sz="4" w:space="4" w:color="000000"/>
          <w:bottom w:val="single" w:sz="4" w:space="1" w:color="000000"/>
          <w:right w:val="single" w:sz="4" w:space="4" w:color="000000"/>
        </w:pBdr>
        <w:rPr>
          <w:rFonts w:asciiTheme="majorHAnsi" w:eastAsia="Arial" w:hAnsiTheme="majorHAnsi" w:cstheme="majorHAnsi"/>
          <w:b/>
          <w:sz w:val="22"/>
          <w:szCs w:val="22"/>
        </w:rPr>
      </w:pPr>
      <w:commentRangeStart w:id="75"/>
      <w:r w:rsidRPr="006324C3">
        <w:rPr>
          <w:rFonts w:asciiTheme="majorHAnsi" w:eastAsia="Arial" w:hAnsiTheme="majorHAnsi" w:cstheme="majorHAnsi"/>
          <w:b/>
          <w:sz w:val="22"/>
          <w:szCs w:val="22"/>
          <w:highlight w:val="yellow"/>
        </w:rPr>
        <w:t xml:space="preserve">Attention : </w:t>
      </w:r>
      <w:r w:rsidR="000068A3">
        <w:rPr>
          <w:rFonts w:asciiTheme="majorHAnsi" w:eastAsia="Arial" w:hAnsiTheme="majorHAnsi" w:cstheme="majorHAnsi"/>
          <w:b/>
          <w:sz w:val="22"/>
          <w:szCs w:val="22"/>
          <w:highlight w:val="yellow"/>
        </w:rPr>
        <w:t xml:space="preserve">dans le cadre de projet « Initiative », utiliser </w:t>
      </w:r>
      <w:r w:rsidRPr="006324C3">
        <w:rPr>
          <w:rFonts w:asciiTheme="majorHAnsi" w:eastAsia="Arial" w:hAnsiTheme="majorHAnsi" w:cstheme="majorHAnsi"/>
          <w:b/>
          <w:sz w:val="22"/>
          <w:szCs w:val="22"/>
          <w:highlight w:val="yellow"/>
        </w:rPr>
        <w:t xml:space="preserve">l’annexe </w:t>
      </w:r>
      <w:r w:rsidR="000068A3">
        <w:rPr>
          <w:rFonts w:asciiTheme="majorHAnsi" w:eastAsia="Arial" w:hAnsiTheme="majorHAnsi" w:cstheme="majorHAnsi"/>
          <w:b/>
          <w:sz w:val="22"/>
          <w:szCs w:val="22"/>
          <w:highlight w:val="yellow"/>
        </w:rPr>
        <w:t>spécifique I</w:t>
      </w:r>
      <w:r w:rsidRPr="006324C3">
        <w:rPr>
          <w:rFonts w:asciiTheme="majorHAnsi" w:eastAsia="Arial" w:hAnsiTheme="majorHAnsi" w:cstheme="majorHAnsi"/>
          <w:b/>
          <w:sz w:val="22"/>
          <w:szCs w:val="22"/>
          <w:highlight w:val="yellow"/>
        </w:rPr>
        <w:t xml:space="preserve"> (tableau Excel pour le chronogramme des </w:t>
      </w:r>
      <w:r w:rsidR="000068A3">
        <w:rPr>
          <w:rFonts w:asciiTheme="majorHAnsi" w:eastAsia="Arial" w:hAnsiTheme="majorHAnsi" w:cstheme="majorHAnsi"/>
          <w:b/>
          <w:sz w:val="22"/>
          <w:szCs w:val="22"/>
          <w:highlight w:val="yellow"/>
        </w:rPr>
        <w:t>activités des Projet Initiative)</w:t>
      </w:r>
      <w:r w:rsidRPr="006324C3">
        <w:rPr>
          <w:rFonts w:asciiTheme="majorHAnsi" w:eastAsia="Arial" w:hAnsiTheme="majorHAnsi" w:cstheme="majorHAnsi"/>
          <w:b/>
          <w:sz w:val="22"/>
          <w:szCs w:val="22"/>
          <w:highlight w:val="yellow"/>
        </w:rPr>
        <w:t>.</w:t>
      </w:r>
      <w:commentRangeEnd w:id="75"/>
      <w:r w:rsidR="0077434C">
        <w:rPr>
          <w:rStyle w:val="Marquedecommentaire"/>
        </w:rPr>
        <w:commentReference w:id="75"/>
      </w:r>
    </w:p>
    <w:p w14:paraId="126C29D4" w14:textId="77777777"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Les demandeurs ne doivent pas indiquer de date de lancement précise pour la mise en œuvre de l’action mais simplement indiquer « mois 1 », « mois 2 », etc.</w:t>
      </w:r>
    </w:p>
    <w:p w14:paraId="5A8D5DA4" w14:textId="77777777"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Il est recommandé de fonder la durée estimée de chaque activité et de l’action dans son ensemble sur la durée la plus probable et non pas sur la durée possible la plus courte, en tenant compte de tous les facteurs susceptibles d’affecter le calendrier de mise en œuvre.</w:t>
      </w:r>
    </w:p>
    <w:p w14:paraId="7C4E3C2F" w14:textId="77777777"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Les activités prévues dans le plan d’action doivent correspondre à celles qui sont décrites en détail à la section 7. L’organisme chargé de la mise en œuvre doit être soit le demandeur, soit l’un de ses partenaires. Tout mois ou période intermédiaire sans activités doit être inclus dans le plan d’action et pris en compte dans le calcul de la durée totale estimée de l’action.</w:t>
      </w:r>
    </w:p>
    <w:p w14:paraId="6067CE95" w14:textId="77777777"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lastRenderedPageBreak/>
        <w:t>Le plan d’action pour les 12 premiers mois de mise en œuvre doit être suffisamment détaillé pour donner un aperçu de la préparation et de la mise en œuvre de chaque activité. Le plan d’action pour chacune des années suivantes peut être plus général et devrait se limiter à une liste des principales activités proposées pour ces années. À cette fin, il doit être divisé en périodes de six mois (NB : un plan d’action plus détaillé pour chaque année ultérieure doit être soumis avant tout nouveau versement de préfinancement conformément aux conditions particulières du contrat de subvention).</w:t>
      </w:r>
    </w:p>
    <w:p w14:paraId="096D1F8C" w14:textId="77777777" w:rsidR="00F27ACB" w:rsidRPr="001A0FD7" w:rsidRDefault="00F27ACB">
      <w:pPr>
        <w:jc w:val="both"/>
        <w:rPr>
          <w:rFonts w:asciiTheme="majorHAnsi" w:eastAsia="Arial" w:hAnsiTheme="majorHAnsi" w:cstheme="majorHAnsi"/>
          <w:sz w:val="22"/>
          <w:szCs w:val="22"/>
        </w:rPr>
      </w:pPr>
    </w:p>
    <w:p w14:paraId="3A5FE32D" w14:textId="77777777" w:rsidR="00F27ACB" w:rsidRPr="001A0FD7" w:rsidRDefault="00574B82">
      <w:pPr>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 xml:space="preserve">Le plan d’action doit être rédigé conformément au modèle suivant : </w:t>
      </w:r>
    </w:p>
    <w:p w14:paraId="0B9AFA5C" w14:textId="77777777" w:rsidR="00F27ACB" w:rsidRPr="001A0FD7" w:rsidRDefault="00F27ACB">
      <w:pPr>
        <w:jc w:val="both"/>
        <w:rPr>
          <w:rFonts w:asciiTheme="majorHAnsi" w:eastAsia="Arial" w:hAnsiTheme="majorHAnsi" w:cstheme="majorHAnsi"/>
          <w:sz w:val="20"/>
          <w:szCs w:val="20"/>
        </w:rPr>
      </w:pPr>
    </w:p>
    <w:tbl>
      <w:tblPr>
        <w:tblStyle w:val="af7"/>
        <w:tblW w:w="9080" w:type="dxa"/>
        <w:tblInd w:w="0" w:type="dxa"/>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425"/>
      </w:tblGrid>
      <w:tr w:rsidR="00F27ACB" w:rsidRPr="001A0FD7" w14:paraId="7122EBF4" w14:textId="77777777">
        <w:trPr>
          <w:trHeight w:val="230"/>
        </w:trPr>
        <w:tc>
          <w:tcPr>
            <w:tcW w:w="9080" w:type="dxa"/>
            <w:gridSpan w:val="15"/>
            <w:tcBorders>
              <w:top w:val="single" w:sz="4" w:space="0" w:color="000000"/>
              <w:left w:val="single" w:sz="4" w:space="0" w:color="000000"/>
              <w:bottom w:val="single" w:sz="4" w:space="0" w:color="000000"/>
              <w:right w:val="single" w:sz="4" w:space="0" w:color="000000"/>
            </w:tcBorders>
          </w:tcPr>
          <w:p w14:paraId="53835A10"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Année 1</w:t>
            </w:r>
          </w:p>
        </w:tc>
      </w:tr>
      <w:tr w:rsidR="00F27ACB" w:rsidRPr="001A0FD7" w14:paraId="72EB1420" w14:textId="77777777">
        <w:trPr>
          <w:trHeight w:val="230"/>
        </w:trPr>
        <w:tc>
          <w:tcPr>
            <w:tcW w:w="1553" w:type="dxa"/>
            <w:tcBorders>
              <w:left w:val="single" w:sz="4" w:space="0" w:color="000000"/>
              <w:bottom w:val="single" w:sz="4" w:space="0" w:color="000000"/>
            </w:tcBorders>
          </w:tcPr>
          <w:p w14:paraId="63C2EF2B" w14:textId="77777777" w:rsidR="00F27ACB" w:rsidRPr="001A0FD7" w:rsidRDefault="00F27ACB">
            <w:pPr>
              <w:jc w:val="both"/>
              <w:rPr>
                <w:rFonts w:asciiTheme="majorHAnsi" w:eastAsia="Arial" w:hAnsiTheme="majorHAnsi" w:cstheme="majorHAnsi"/>
              </w:rPr>
            </w:pPr>
          </w:p>
        </w:tc>
        <w:tc>
          <w:tcPr>
            <w:tcW w:w="3267" w:type="dxa"/>
            <w:gridSpan w:val="7"/>
            <w:tcBorders>
              <w:left w:val="single" w:sz="4" w:space="0" w:color="000000"/>
              <w:bottom w:val="single" w:sz="4" w:space="0" w:color="000000"/>
            </w:tcBorders>
          </w:tcPr>
          <w:p w14:paraId="485E2474"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                   Semestre 1</w:t>
            </w:r>
          </w:p>
        </w:tc>
        <w:tc>
          <w:tcPr>
            <w:tcW w:w="2835" w:type="dxa"/>
            <w:gridSpan w:val="6"/>
            <w:tcBorders>
              <w:left w:val="single" w:sz="4" w:space="0" w:color="000000"/>
              <w:bottom w:val="single" w:sz="4" w:space="0" w:color="000000"/>
            </w:tcBorders>
          </w:tcPr>
          <w:p w14:paraId="5EA95C31"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               Semestre 2</w:t>
            </w:r>
          </w:p>
        </w:tc>
        <w:tc>
          <w:tcPr>
            <w:tcW w:w="1425" w:type="dxa"/>
            <w:tcBorders>
              <w:left w:val="single" w:sz="4" w:space="0" w:color="000000"/>
              <w:bottom w:val="single" w:sz="4" w:space="0" w:color="000000"/>
              <w:right w:val="single" w:sz="4" w:space="0" w:color="000000"/>
            </w:tcBorders>
          </w:tcPr>
          <w:p w14:paraId="2242ACC7" w14:textId="77777777" w:rsidR="00F27ACB" w:rsidRPr="001A0FD7" w:rsidRDefault="00F27ACB">
            <w:pPr>
              <w:jc w:val="both"/>
              <w:rPr>
                <w:rFonts w:asciiTheme="majorHAnsi" w:eastAsia="Arial" w:hAnsiTheme="majorHAnsi" w:cstheme="majorHAnsi"/>
              </w:rPr>
            </w:pPr>
          </w:p>
        </w:tc>
      </w:tr>
      <w:tr w:rsidR="00F27ACB" w:rsidRPr="001A0FD7" w14:paraId="521A57B2" w14:textId="77777777">
        <w:trPr>
          <w:trHeight w:val="230"/>
        </w:trPr>
        <w:tc>
          <w:tcPr>
            <w:tcW w:w="1560" w:type="dxa"/>
            <w:gridSpan w:val="2"/>
            <w:tcBorders>
              <w:left w:val="single" w:sz="4" w:space="0" w:color="000000"/>
              <w:bottom w:val="single" w:sz="4" w:space="0" w:color="000000"/>
            </w:tcBorders>
          </w:tcPr>
          <w:p w14:paraId="3F6FF48E"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Activité</w:t>
            </w:r>
          </w:p>
        </w:tc>
        <w:tc>
          <w:tcPr>
            <w:tcW w:w="992" w:type="dxa"/>
            <w:tcBorders>
              <w:left w:val="single" w:sz="4" w:space="0" w:color="000000"/>
              <w:bottom w:val="single" w:sz="4" w:space="0" w:color="000000"/>
            </w:tcBorders>
          </w:tcPr>
          <w:p w14:paraId="4505B8D6"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Mois 1</w:t>
            </w:r>
          </w:p>
        </w:tc>
        <w:tc>
          <w:tcPr>
            <w:tcW w:w="425" w:type="dxa"/>
            <w:tcBorders>
              <w:left w:val="single" w:sz="4" w:space="0" w:color="000000"/>
              <w:bottom w:val="single" w:sz="4" w:space="0" w:color="000000"/>
            </w:tcBorders>
          </w:tcPr>
          <w:p w14:paraId="0790CE00"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2</w:t>
            </w:r>
          </w:p>
        </w:tc>
        <w:tc>
          <w:tcPr>
            <w:tcW w:w="425" w:type="dxa"/>
            <w:tcBorders>
              <w:left w:val="single" w:sz="4" w:space="0" w:color="000000"/>
              <w:bottom w:val="single" w:sz="4" w:space="0" w:color="000000"/>
            </w:tcBorders>
          </w:tcPr>
          <w:p w14:paraId="593B8AD3"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3</w:t>
            </w:r>
          </w:p>
        </w:tc>
        <w:tc>
          <w:tcPr>
            <w:tcW w:w="503" w:type="dxa"/>
            <w:tcBorders>
              <w:left w:val="single" w:sz="4" w:space="0" w:color="000000"/>
              <w:bottom w:val="single" w:sz="4" w:space="0" w:color="000000"/>
            </w:tcBorders>
          </w:tcPr>
          <w:p w14:paraId="5C499CAA"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4</w:t>
            </w:r>
          </w:p>
        </w:tc>
        <w:tc>
          <w:tcPr>
            <w:tcW w:w="464" w:type="dxa"/>
            <w:tcBorders>
              <w:left w:val="single" w:sz="4" w:space="0" w:color="000000"/>
              <w:bottom w:val="single" w:sz="4" w:space="0" w:color="000000"/>
            </w:tcBorders>
          </w:tcPr>
          <w:p w14:paraId="0F0C01B3"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5</w:t>
            </w:r>
          </w:p>
        </w:tc>
        <w:tc>
          <w:tcPr>
            <w:tcW w:w="451" w:type="dxa"/>
            <w:tcBorders>
              <w:left w:val="single" w:sz="4" w:space="0" w:color="000000"/>
              <w:bottom w:val="single" w:sz="4" w:space="0" w:color="000000"/>
            </w:tcBorders>
          </w:tcPr>
          <w:p w14:paraId="5AA9DEA2"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6</w:t>
            </w:r>
          </w:p>
        </w:tc>
        <w:tc>
          <w:tcPr>
            <w:tcW w:w="477" w:type="dxa"/>
            <w:tcBorders>
              <w:left w:val="single" w:sz="4" w:space="0" w:color="000000"/>
              <w:bottom w:val="single" w:sz="4" w:space="0" w:color="000000"/>
            </w:tcBorders>
          </w:tcPr>
          <w:p w14:paraId="41CEC5F1"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7</w:t>
            </w:r>
          </w:p>
        </w:tc>
        <w:tc>
          <w:tcPr>
            <w:tcW w:w="464" w:type="dxa"/>
            <w:tcBorders>
              <w:left w:val="single" w:sz="4" w:space="0" w:color="000000"/>
              <w:bottom w:val="single" w:sz="4" w:space="0" w:color="000000"/>
            </w:tcBorders>
          </w:tcPr>
          <w:p w14:paraId="348C8744"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8</w:t>
            </w:r>
          </w:p>
        </w:tc>
        <w:tc>
          <w:tcPr>
            <w:tcW w:w="476" w:type="dxa"/>
            <w:tcBorders>
              <w:left w:val="single" w:sz="4" w:space="0" w:color="000000"/>
              <w:bottom w:val="single" w:sz="4" w:space="0" w:color="000000"/>
            </w:tcBorders>
          </w:tcPr>
          <w:p w14:paraId="0E2E17F1"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9</w:t>
            </w:r>
          </w:p>
        </w:tc>
        <w:tc>
          <w:tcPr>
            <w:tcW w:w="452" w:type="dxa"/>
            <w:tcBorders>
              <w:left w:val="single" w:sz="4" w:space="0" w:color="000000"/>
              <w:bottom w:val="single" w:sz="4" w:space="0" w:color="000000"/>
            </w:tcBorders>
          </w:tcPr>
          <w:p w14:paraId="19594308"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10</w:t>
            </w:r>
          </w:p>
        </w:tc>
        <w:tc>
          <w:tcPr>
            <w:tcW w:w="464" w:type="dxa"/>
            <w:tcBorders>
              <w:left w:val="single" w:sz="4" w:space="0" w:color="000000"/>
              <w:bottom w:val="single" w:sz="4" w:space="0" w:color="000000"/>
            </w:tcBorders>
          </w:tcPr>
          <w:p w14:paraId="106D5284"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11</w:t>
            </w:r>
          </w:p>
        </w:tc>
        <w:tc>
          <w:tcPr>
            <w:tcW w:w="502" w:type="dxa"/>
            <w:tcBorders>
              <w:left w:val="single" w:sz="4" w:space="0" w:color="000000"/>
              <w:bottom w:val="single" w:sz="4" w:space="0" w:color="000000"/>
            </w:tcBorders>
          </w:tcPr>
          <w:p w14:paraId="4D0345CE"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12</w:t>
            </w:r>
          </w:p>
        </w:tc>
        <w:tc>
          <w:tcPr>
            <w:tcW w:w="1425" w:type="dxa"/>
            <w:tcBorders>
              <w:left w:val="single" w:sz="4" w:space="0" w:color="000000"/>
              <w:bottom w:val="single" w:sz="4" w:space="0" w:color="000000"/>
              <w:right w:val="single" w:sz="4" w:space="0" w:color="000000"/>
            </w:tcBorders>
          </w:tcPr>
          <w:p w14:paraId="1199BDFD"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 xml:space="preserve">Organisme responsable de la mise en œuvre </w:t>
            </w:r>
          </w:p>
        </w:tc>
      </w:tr>
      <w:tr w:rsidR="00F27ACB" w:rsidRPr="001A0FD7" w14:paraId="29C7A151" w14:textId="77777777">
        <w:trPr>
          <w:trHeight w:val="230"/>
        </w:trPr>
        <w:tc>
          <w:tcPr>
            <w:tcW w:w="1560" w:type="dxa"/>
            <w:gridSpan w:val="2"/>
            <w:tcBorders>
              <w:top w:val="single" w:sz="4" w:space="0" w:color="000000"/>
              <w:left w:val="single" w:sz="4" w:space="0" w:color="000000"/>
              <w:bottom w:val="single" w:sz="4" w:space="0" w:color="000000"/>
            </w:tcBorders>
          </w:tcPr>
          <w:p w14:paraId="57A317C3"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Exemple</w:t>
            </w:r>
          </w:p>
        </w:tc>
        <w:tc>
          <w:tcPr>
            <w:tcW w:w="992" w:type="dxa"/>
            <w:tcBorders>
              <w:top w:val="single" w:sz="4" w:space="0" w:color="000000"/>
              <w:left w:val="single" w:sz="4" w:space="0" w:color="000000"/>
            </w:tcBorders>
          </w:tcPr>
          <w:p w14:paraId="26D37459"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14:paraId="19235260"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14:paraId="7B1BF0C2" w14:textId="77777777"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14:paraId="79F0320B"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0EBCBBAC" w14:textId="77777777"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tcPr>
          <w:p w14:paraId="797869B5" w14:textId="77777777"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tcPr>
          <w:p w14:paraId="1B7C35C0"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0726B6EF" w14:textId="77777777"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tcPr>
          <w:p w14:paraId="73449A6E" w14:textId="77777777"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tcPr>
          <w:p w14:paraId="29E5633A"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601C65E2" w14:textId="77777777"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tcPr>
          <w:p w14:paraId="3C7D89AF" w14:textId="77777777"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14:paraId="3717DEB5"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Exemple</w:t>
            </w:r>
          </w:p>
        </w:tc>
      </w:tr>
      <w:tr w:rsidR="00F27ACB" w:rsidRPr="001A0FD7" w14:paraId="5B6901BE" w14:textId="77777777">
        <w:trPr>
          <w:trHeight w:val="533"/>
        </w:trPr>
        <w:tc>
          <w:tcPr>
            <w:tcW w:w="1560" w:type="dxa"/>
            <w:gridSpan w:val="2"/>
            <w:tcBorders>
              <w:top w:val="single" w:sz="4" w:space="0" w:color="000000"/>
              <w:left w:val="single" w:sz="4" w:space="0" w:color="000000"/>
              <w:bottom w:val="single" w:sz="4" w:space="0" w:color="000000"/>
            </w:tcBorders>
          </w:tcPr>
          <w:p w14:paraId="6A8478EA" w14:textId="77777777" w:rsidR="00F27ACB" w:rsidRPr="001A0FD7" w:rsidRDefault="00574B82">
            <w:pPr>
              <w:rPr>
                <w:rFonts w:asciiTheme="majorHAnsi" w:eastAsia="Arial" w:hAnsiTheme="majorHAnsi" w:cstheme="majorHAnsi"/>
              </w:rPr>
            </w:pPr>
            <w:r w:rsidRPr="001A0FD7">
              <w:rPr>
                <w:rFonts w:asciiTheme="majorHAnsi" w:eastAsia="Arial" w:hAnsiTheme="majorHAnsi" w:cstheme="majorHAnsi"/>
              </w:rPr>
              <w:t>Préparation Activité 1 (titre)</w:t>
            </w:r>
          </w:p>
        </w:tc>
        <w:tc>
          <w:tcPr>
            <w:tcW w:w="992" w:type="dxa"/>
            <w:tcBorders>
              <w:top w:val="single" w:sz="4" w:space="0" w:color="000000"/>
              <w:left w:val="single" w:sz="4" w:space="0" w:color="000000"/>
              <w:bottom w:val="single" w:sz="4" w:space="0" w:color="000000"/>
            </w:tcBorders>
            <w:shd w:val="clear" w:color="auto" w:fill="BFBFBF"/>
          </w:tcPr>
          <w:p w14:paraId="771F96B3" w14:textId="77777777" w:rsidR="00F27ACB" w:rsidRPr="001A0FD7" w:rsidRDefault="00F27ACB">
            <w:pPr>
              <w:jc w:val="both"/>
              <w:rPr>
                <w:rFonts w:asciiTheme="majorHAnsi" w:eastAsia="Arial" w:hAnsiTheme="majorHAnsi" w:cstheme="majorHAnsi"/>
                <w:highlight w:val="lightGray"/>
              </w:rPr>
            </w:pPr>
          </w:p>
        </w:tc>
        <w:tc>
          <w:tcPr>
            <w:tcW w:w="425" w:type="dxa"/>
            <w:tcBorders>
              <w:top w:val="single" w:sz="4" w:space="0" w:color="000000"/>
              <w:left w:val="single" w:sz="4" w:space="0" w:color="000000"/>
              <w:bottom w:val="single" w:sz="4" w:space="0" w:color="000000"/>
            </w:tcBorders>
            <w:shd w:val="clear" w:color="auto" w:fill="BFBFBF"/>
          </w:tcPr>
          <w:p w14:paraId="11E54E3C" w14:textId="77777777" w:rsidR="00F27ACB" w:rsidRPr="001A0FD7" w:rsidRDefault="00F27ACB">
            <w:pPr>
              <w:jc w:val="both"/>
              <w:rPr>
                <w:rFonts w:asciiTheme="majorHAnsi" w:eastAsia="Arial" w:hAnsiTheme="majorHAnsi" w:cstheme="majorHAnsi"/>
                <w:highlight w:val="lightGray"/>
              </w:rPr>
            </w:pPr>
          </w:p>
        </w:tc>
        <w:tc>
          <w:tcPr>
            <w:tcW w:w="425" w:type="dxa"/>
            <w:tcBorders>
              <w:top w:val="single" w:sz="4" w:space="0" w:color="000000"/>
              <w:left w:val="single" w:sz="4" w:space="0" w:color="000000"/>
              <w:bottom w:val="single" w:sz="4" w:space="0" w:color="000000"/>
            </w:tcBorders>
            <w:shd w:val="clear" w:color="auto" w:fill="BFBFBF"/>
          </w:tcPr>
          <w:p w14:paraId="24F71B5B" w14:textId="77777777" w:rsidR="00F27ACB" w:rsidRPr="001A0FD7" w:rsidRDefault="00F27ACB">
            <w:pPr>
              <w:jc w:val="both"/>
              <w:rPr>
                <w:rFonts w:asciiTheme="majorHAnsi" w:eastAsia="Arial" w:hAnsiTheme="majorHAnsi" w:cstheme="majorHAnsi"/>
                <w:highlight w:val="lightGray"/>
              </w:rPr>
            </w:pPr>
          </w:p>
        </w:tc>
        <w:tc>
          <w:tcPr>
            <w:tcW w:w="503" w:type="dxa"/>
            <w:tcBorders>
              <w:top w:val="single" w:sz="4" w:space="0" w:color="000000"/>
              <w:left w:val="single" w:sz="4" w:space="0" w:color="000000"/>
            </w:tcBorders>
          </w:tcPr>
          <w:p w14:paraId="36E13771"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14:paraId="7918CB88" w14:textId="77777777"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tcBorders>
          </w:tcPr>
          <w:p w14:paraId="4745064F" w14:textId="77777777"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tcBorders>
          </w:tcPr>
          <w:p w14:paraId="3E0FDFBD"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14:paraId="020723BD" w14:textId="77777777"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tcBorders>
          </w:tcPr>
          <w:p w14:paraId="66F2C779" w14:textId="77777777"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tcBorders>
          </w:tcPr>
          <w:p w14:paraId="0ADB678C"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14:paraId="1E201045" w14:textId="77777777"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tcBorders>
          </w:tcPr>
          <w:p w14:paraId="4F1CF990" w14:textId="77777777"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14:paraId="259EE2A1"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14:paraId="5CDEE2AA" w14:textId="77777777">
        <w:trPr>
          <w:trHeight w:val="230"/>
        </w:trPr>
        <w:tc>
          <w:tcPr>
            <w:tcW w:w="1560" w:type="dxa"/>
            <w:gridSpan w:val="2"/>
            <w:tcBorders>
              <w:top w:val="single" w:sz="4" w:space="0" w:color="000000"/>
              <w:left w:val="single" w:sz="4" w:space="0" w:color="000000"/>
              <w:bottom w:val="single" w:sz="4" w:space="0" w:color="000000"/>
            </w:tcBorders>
          </w:tcPr>
          <w:p w14:paraId="6674CC42" w14:textId="77777777" w:rsidR="00F27ACB" w:rsidRPr="001A0FD7" w:rsidRDefault="00574B82">
            <w:pPr>
              <w:rPr>
                <w:rFonts w:asciiTheme="majorHAnsi" w:eastAsia="Arial" w:hAnsiTheme="majorHAnsi" w:cstheme="majorHAnsi"/>
              </w:rPr>
            </w:pPr>
            <w:r w:rsidRPr="001A0FD7">
              <w:rPr>
                <w:rFonts w:asciiTheme="majorHAnsi" w:eastAsia="Arial" w:hAnsiTheme="majorHAnsi" w:cstheme="majorHAnsi"/>
              </w:rPr>
              <w:t>Exécution Activité 1 (titre)</w:t>
            </w:r>
          </w:p>
        </w:tc>
        <w:tc>
          <w:tcPr>
            <w:tcW w:w="992" w:type="dxa"/>
            <w:tcBorders>
              <w:top w:val="single" w:sz="4" w:space="0" w:color="000000"/>
              <w:left w:val="single" w:sz="4" w:space="0" w:color="000000"/>
            </w:tcBorders>
          </w:tcPr>
          <w:p w14:paraId="29CCF1F2"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14:paraId="366A8EF5"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14:paraId="30FB0FC4" w14:textId="77777777"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tcBorders>
            <w:shd w:val="clear" w:color="auto" w:fill="BFBFBF"/>
          </w:tcPr>
          <w:p w14:paraId="2A98A5F9"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shd w:val="clear" w:color="auto" w:fill="BFBFBF"/>
          </w:tcPr>
          <w:p w14:paraId="3D241E25" w14:textId="77777777"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shd w:val="clear" w:color="auto" w:fill="BFBFBF"/>
          </w:tcPr>
          <w:p w14:paraId="2DA53F5E" w14:textId="77777777"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shd w:val="clear" w:color="auto" w:fill="BFBFBF"/>
          </w:tcPr>
          <w:p w14:paraId="377CCF64"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shd w:val="clear" w:color="auto" w:fill="BFBFBF"/>
          </w:tcPr>
          <w:p w14:paraId="4A2D0BCA" w14:textId="77777777"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shd w:val="clear" w:color="auto" w:fill="BFBFBF"/>
          </w:tcPr>
          <w:p w14:paraId="3D2A23C4" w14:textId="77777777"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shd w:val="clear" w:color="auto" w:fill="BFBFBF"/>
          </w:tcPr>
          <w:p w14:paraId="14AAF8D0"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shd w:val="clear" w:color="auto" w:fill="BFBFBF"/>
          </w:tcPr>
          <w:p w14:paraId="7E17F889" w14:textId="77777777"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tcBorders>
            <w:shd w:val="clear" w:color="auto" w:fill="BFBFBF"/>
          </w:tcPr>
          <w:p w14:paraId="78A689B7" w14:textId="77777777"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14:paraId="27FE2BB1"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14:paraId="2D4D7C40" w14:textId="77777777">
        <w:trPr>
          <w:trHeight w:val="230"/>
        </w:trPr>
        <w:tc>
          <w:tcPr>
            <w:tcW w:w="1560" w:type="dxa"/>
            <w:gridSpan w:val="2"/>
            <w:tcBorders>
              <w:top w:val="single" w:sz="4" w:space="0" w:color="000000"/>
              <w:left w:val="single" w:sz="4" w:space="0" w:color="000000"/>
              <w:bottom w:val="single" w:sz="4" w:space="0" w:color="000000"/>
            </w:tcBorders>
          </w:tcPr>
          <w:p w14:paraId="6DAA8AE4" w14:textId="77777777" w:rsidR="00F27ACB" w:rsidRPr="001A0FD7" w:rsidRDefault="00574B82">
            <w:pPr>
              <w:rPr>
                <w:rFonts w:asciiTheme="majorHAnsi" w:eastAsia="Arial" w:hAnsiTheme="majorHAnsi" w:cstheme="majorHAnsi"/>
              </w:rPr>
            </w:pPr>
            <w:r w:rsidRPr="001A0FD7">
              <w:rPr>
                <w:rFonts w:asciiTheme="majorHAnsi" w:eastAsia="Arial" w:hAnsiTheme="majorHAnsi" w:cstheme="majorHAnsi"/>
              </w:rPr>
              <w:t>Préparation  Activité 2 (titre)</w:t>
            </w:r>
          </w:p>
        </w:tc>
        <w:tc>
          <w:tcPr>
            <w:tcW w:w="992" w:type="dxa"/>
            <w:tcBorders>
              <w:top w:val="single" w:sz="4" w:space="0" w:color="000000"/>
              <w:left w:val="single" w:sz="4" w:space="0" w:color="000000"/>
              <w:bottom w:val="single" w:sz="4" w:space="0" w:color="000000"/>
            </w:tcBorders>
          </w:tcPr>
          <w:p w14:paraId="429F45B0"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14:paraId="73414A53"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14:paraId="2ACD46BE" w14:textId="77777777"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14:paraId="201FB2C7" w14:textId="77777777" w:rsidR="00F27ACB" w:rsidRPr="001A0FD7" w:rsidRDefault="00F27ACB">
            <w:pPr>
              <w:jc w:val="both"/>
              <w:rPr>
                <w:rFonts w:asciiTheme="majorHAnsi" w:eastAsia="Arial" w:hAnsiTheme="majorHAnsi" w:cstheme="majorHAnsi"/>
              </w:rPr>
            </w:pPr>
          </w:p>
        </w:tc>
        <w:tc>
          <w:tcPr>
            <w:tcW w:w="464" w:type="dxa"/>
            <w:tcBorders>
              <w:left w:val="single" w:sz="4" w:space="0" w:color="000000"/>
              <w:bottom w:val="single" w:sz="4" w:space="0" w:color="000000"/>
            </w:tcBorders>
          </w:tcPr>
          <w:p w14:paraId="7B1A4844" w14:textId="77777777" w:rsidR="00F27ACB" w:rsidRPr="001A0FD7" w:rsidRDefault="00F27ACB">
            <w:pPr>
              <w:jc w:val="both"/>
              <w:rPr>
                <w:rFonts w:asciiTheme="majorHAnsi" w:eastAsia="Arial" w:hAnsiTheme="majorHAnsi" w:cstheme="majorHAnsi"/>
              </w:rPr>
            </w:pPr>
          </w:p>
        </w:tc>
        <w:tc>
          <w:tcPr>
            <w:tcW w:w="451" w:type="dxa"/>
            <w:tcBorders>
              <w:left w:val="single" w:sz="4" w:space="0" w:color="000000"/>
              <w:bottom w:val="single" w:sz="4" w:space="0" w:color="000000"/>
            </w:tcBorders>
          </w:tcPr>
          <w:p w14:paraId="3A535FF3" w14:textId="77777777" w:rsidR="00F27ACB" w:rsidRPr="001A0FD7" w:rsidRDefault="00F27ACB">
            <w:pPr>
              <w:jc w:val="both"/>
              <w:rPr>
                <w:rFonts w:asciiTheme="majorHAnsi" w:eastAsia="Arial" w:hAnsiTheme="majorHAnsi" w:cstheme="majorHAnsi"/>
              </w:rPr>
            </w:pPr>
          </w:p>
        </w:tc>
        <w:tc>
          <w:tcPr>
            <w:tcW w:w="477" w:type="dxa"/>
            <w:tcBorders>
              <w:left w:val="single" w:sz="4" w:space="0" w:color="000000"/>
              <w:bottom w:val="single" w:sz="4" w:space="0" w:color="000000"/>
            </w:tcBorders>
          </w:tcPr>
          <w:p w14:paraId="2B94C1DF"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04DE64A1" w14:textId="77777777" w:rsidR="00F27ACB" w:rsidRPr="001A0FD7" w:rsidRDefault="00F27ACB">
            <w:pPr>
              <w:jc w:val="both"/>
              <w:rPr>
                <w:rFonts w:asciiTheme="majorHAnsi" w:eastAsia="Arial" w:hAnsiTheme="majorHAnsi" w:cstheme="majorHAnsi"/>
              </w:rPr>
            </w:pPr>
          </w:p>
        </w:tc>
        <w:tc>
          <w:tcPr>
            <w:tcW w:w="476" w:type="dxa"/>
            <w:tcBorders>
              <w:left w:val="single" w:sz="4" w:space="0" w:color="000000"/>
              <w:bottom w:val="single" w:sz="4" w:space="0" w:color="000000"/>
            </w:tcBorders>
          </w:tcPr>
          <w:p w14:paraId="62C71515" w14:textId="77777777" w:rsidR="00F27ACB" w:rsidRPr="001A0FD7" w:rsidRDefault="00F27ACB">
            <w:pPr>
              <w:jc w:val="both"/>
              <w:rPr>
                <w:rFonts w:asciiTheme="majorHAnsi" w:eastAsia="Arial" w:hAnsiTheme="majorHAnsi" w:cstheme="majorHAnsi"/>
              </w:rPr>
            </w:pPr>
          </w:p>
        </w:tc>
        <w:tc>
          <w:tcPr>
            <w:tcW w:w="452" w:type="dxa"/>
            <w:tcBorders>
              <w:left w:val="single" w:sz="4" w:space="0" w:color="000000"/>
              <w:bottom w:val="single" w:sz="4" w:space="0" w:color="000000"/>
            </w:tcBorders>
          </w:tcPr>
          <w:p w14:paraId="0A80A0FF"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shd w:val="clear" w:color="auto" w:fill="BFBFBF"/>
          </w:tcPr>
          <w:p w14:paraId="03AD0C5D" w14:textId="77777777"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shd w:val="clear" w:color="auto" w:fill="BFBFBF"/>
          </w:tcPr>
          <w:p w14:paraId="20C00854" w14:textId="77777777"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14:paraId="020C4F5E"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Partenaire local 2</w:t>
            </w:r>
          </w:p>
        </w:tc>
      </w:tr>
      <w:tr w:rsidR="00F27ACB" w:rsidRPr="001A0FD7" w14:paraId="2C73D0B8" w14:textId="77777777">
        <w:trPr>
          <w:trHeight w:val="230"/>
        </w:trPr>
        <w:tc>
          <w:tcPr>
            <w:tcW w:w="1560" w:type="dxa"/>
            <w:gridSpan w:val="2"/>
            <w:tcBorders>
              <w:top w:val="single" w:sz="4" w:space="0" w:color="000000"/>
              <w:left w:val="single" w:sz="4" w:space="0" w:color="000000"/>
              <w:bottom w:val="single" w:sz="4" w:space="0" w:color="000000"/>
            </w:tcBorders>
          </w:tcPr>
          <w:p w14:paraId="10A47873"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Etc.</w:t>
            </w:r>
          </w:p>
        </w:tc>
        <w:tc>
          <w:tcPr>
            <w:tcW w:w="992" w:type="dxa"/>
            <w:tcBorders>
              <w:top w:val="single" w:sz="4" w:space="0" w:color="000000"/>
              <w:left w:val="single" w:sz="4" w:space="0" w:color="000000"/>
              <w:bottom w:val="single" w:sz="4" w:space="0" w:color="000000"/>
            </w:tcBorders>
          </w:tcPr>
          <w:p w14:paraId="10AD8C0D"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14:paraId="6CE29201"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14:paraId="4B0834E9" w14:textId="77777777"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14:paraId="14E2B4ED"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58439940" w14:textId="77777777"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tcPr>
          <w:p w14:paraId="345B0C16" w14:textId="77777777"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tcPr>
          <w:p w14:paraId="23EB67AF"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18F56730" w14:textId="77777777"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tcPr>
          <w:p w14:paraId="19846246" w14:textId="77777777"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tcPr>
          <w:p w14:paraId="06BAD600"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48B064D0" w14:textId="77777777"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tcPr>
          <w:p w14:paraId="32185CD9" w14:textId="77777777"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14:paraId="6BAED023" w14:textId="77777777" w:rsidR="00F27ACB" w:rsidRPr="001A0FD7" w:rsidRDefault="00F27ACB">
            <w:pPr>
              <w:jc w:val="both"/>
              <w:rPr>
                <w:rFonts w:asciiTheme="majorHAnsi" w:eastAsia="Arial" w:hAnsiTheme="majorHAnsi" w:cstheme="majorHAnsi"/>
              </w:rPr>
            </w:pPr>
          </w:p>
        </w:tc>
      </w:tr>
    </w:tbl>
    <w:p w14:paraId="721ADC03" w14:textId="77777777" w:rsidR="00F27ACB" w:rsidRPr="001A0FD7" w:rsidRDefault="00F27ACB">
      <w:pPr>
        <w:rPr>
          <w:rFonts w:asciiTheme="majorHAnsi" w:eastAsia="Arial" w:hAnsiTheme="majorHAnsi" w:cstheme="majorHAnsi"/>
          <w:sz w:val="20"/>
          <w:szCs w:val="20"/>
        </w:rPr>
      </w:pPr>
    </w:p>
    <w:tbl>
      <w:tblPr>
        <w:tblStyle w:val="af8"/>
        <w:tblW w:w="92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1140"/>
        <w:gridCol w:w="585"/>
        <w:gridCol w:w="735"/>
        <w:gridCol w:w="735"/>
        <w:gridCol w:w="735"/>
        <w:gridCol w:w="735"/>
        <w:gridCol w:w="735"/>
        <w:gridCol w:w="735"/>
        <w:gridCol w:w="1545"/>
      </w:tblGrid>
      <w:tr w:rsidR="00F27ACB" w:rsidRPr="001A0FD7" w14:paraId="7B36CD18" w14:textId="77777777">
        <w:tc>
          <w:tcPr>
            <w:tcW w:w="9240" w:type="dxa"/>
            <w:gridSpan w:val="10"/>
          </w:tcPr>
          <w:p w14:paraId="0B774FA3"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Pour les années suivantes :</w:t>
            </w:r>
          </w:p>
        </w:tc>
      </w:tr>
      <w:tr w:rsidR="00F27ACB" w:rsidRPr="001A0FD7" w14:paraId="69BA1799" w14:textId="77777777">
        <w:tc>
          <w:tcPr>
            <w:tcW w:w="1560" w:type="dxa"/>
          </w:tcPr>
          <w:p w14:paraId="00670A5C"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Activité</w:t>
            </w:r>
          </w:p>
        </w:tc>
        <w:tc>
          <w:tcPr>
            <w:tcW w:w="1140" w:type="dxa"/>
          </w:tcPr>
          <w:p w14:paraId="0C05099F"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Semestre 3</w:t>
            </w:r>
          </w:p>
        </w:tc>
        <w:tc>
          <w:tcPr>
            <w:tcW w:w="585" w:type="dxa"/>
          </w:tcPr>
          <w:p w14:paraId="384ED3F5"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4</w:t>
            </w:r>
          </w:p>
        </w:tc>
        <w:tc>
          <w:tcPr>
            <w:tcW w:w="735" w:type="dxa"/>
          </w:tcPr>
          <w:p w14:paraId="432632E3"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5</w:t>
            </w:r>
          </w:p>
        </w:tc>
        <w:tc>
          <w:tcPr>
            <w:tcW w:w="735" w:type="dxa"/>
          </w:tcPr>
          <w:p w14:paraId="2B7B17AA"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6</w:t>
            </w:r>
          </w:p>
        </w:tc>
        <w:tc>
          <w:tcPr>
            <w:tcW w:w="735" w:type="dxa"/>
          </w:tcPr>
          <w:p w14:paraId="2C47AF7F"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7</w:t>
            </w:r>
          </w:p>
        </w:tc>
        <w:tc>
          <w:tcPr>
            <w:tcW w:w="735" w:type="dxa"/>
          </w:tcPr>
          <w:p w14:paraId="552473B3"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8</w:t>
            </w:r>
          </w:p>
        </w:tc>
        <w:tc>
          <w:tcPr>
            <w:tcW w:w="735" w:type="dxa"/>
          </w:tcPr>
          <w:p w14:paraId="72778EB0"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9</w:t>
            </w:r>
          </w:p>
        </w:tc>
        <w:tc>
          <w:tcPr>
            <w:tcW w:w="735" w:type="dxa"/>
          </w:tcPr>
          <w:p w14:paraId="6FA9EF05"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10</w:t>
            </w:r>
          </w:p>
        </w:tc>
        <w:tc>
          <w:tcPr>
            <w:tcW w:w="1545" w:type="dxa"/>
          </w:tcPr>
          <w:p w14:paraId="65438109"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Organisme chargé de la mise en œuvre</w:t>
            </w:r>
          </w:p>
        </w:tc>
      </w:tr>
      <w:tr w:rsidR="00F27ACB" w:rsidRPr="001A0FD7" w14:paraId="1799FEDE" w14:textId="77777777">
        <w:tc>
          <w:tcPr>
            <w:tcW w:w="1560" w:type="dxa"/>
          </w:tcPr>
          <w:p w14:paraId="232846EA"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c>
          <w:tcPr>
            <w:tcW w:w="1140" w:type="dxa"/>
          </w:tcPr>
          <w:p w14:paraId="5B353BEC"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c>
          <w:tcPr>
            <w:tcW w:w="585" w:type="dxa"/>
          </w:tcPr>
          <w:p w14:paraId="2448C06D" w14:textId="77777777" w:rsidR="00F27ACB" w:rsidRPr="001A0FD7" w:rsidRDefault="00F27ACB">
            <w:pPr>
              <w:spacing w:before="120"/>
              <w:jc w:val="both"/>
              <w:rPr>
                <w:rFonts w:asciiTheme="majorHAnsi" w:eastAsia="Arial" w:hAnsiTheme="majorHAnsi" w:cstheme="majorHAnsi"/>
              </w:rPr>
            </w:pPr>
          </w:p>
        </w:tc>
        <w:tc>
          <w:tcPr>
            <w:tcW w:w="735" w:type="dxa"/>
          </w:tcPr>
          <w:p w14:paraId="160ADA76" w14:textId="77777777" w:rsidR="00F27ACB" w:rsidRPr="001A0FD7" w:rsidRDefault="00F27ACB">
            <w:pPr>
              <w:spacing w:before="120"/>
              <w:jc w:val="both"/>
              <w:rPr>
                <w:rFonts w:asciiTheme="majorHAnsi" w:eastAsia="Arial" w:hAnsiTheme="majorHAnsi" w:cstheme="majorHAnsi"/>
              </w:rPr>
            </w:pPr>
          </w:p>
        </w:tc>
        <w:tc>
          <w:tcPr>
            <w:tcW w:w="735" w:type="dxa"/>
          </w:tcPr>
          <w:p w14:paraId="396B9192" w14:textId="77777777" w:rsidR="00F27ACB" w:rsidRPr="001A0FD7" w:rsidRDefault="00F27ACB">
            <w:pPr>
              <w:spacing w:before="120"/>
              <w:jc w:val="both"/>
              <w:rPr>
                <w:rFonts w:asciiTheme="majorHAnsi" w:eastAsia="Arial" w:hAnsiTheme="majorHAnsi" w:cstheme="majorHAnsi"/>
              </w:rPr>
            </w:pPr>
          </w:p>
        </w:tc>
        <w:tc>
          <w:tcPr>
            <w:tcW w:w="735" w:type="dxa"/>
          </w:tcPr>
          <w:p w14:paraId="6EBC6A6C" w14:textId="77777777" w:rsidR="00F27ACB" w:rsidRPr="001A0FD7" w:rsidRDefault="00F27ACB">
            <w:pPr>
              <w:spacing w:before="120"/>
              <w:jc w:val="both"/>
              <w:rPr>
                <w:rFonts w:asciiTheme="majorHAnsi" w:eastAsia="Arial" w:hAnsiTheme="majorHAnsi" w:cstheme="majorHAnsi"/>
              </w:rPr>
            </w:pPr>
          </w:p>
        </w:tc>
        <w:tc>
          <w:tcPr>
            <w:tcW w:w="735" w:type="dxa"/>
          </w:tcPr>
          <w:p w14:paraId="4D4BB003" w14:textId="77777777" w:rsidR="00F27ACB" w:rsidRPr="001A0FD7" w:rsidRDefault="00F27ACB">
            <w:pPr>
              <w:spacing w:before="120"/>
              <w:jc w:val="both"/>
              <w:rPr>
                <w:rFonts w:asciiTheme="majorHAnsi" w:eastAsia="Arial" w:hAnsiTheme="majorHAnsi" w:cstheme="majorHAnsi"/>
              </w:rPr>
            </w:pPr>
          </w:p>
        </w:tc>
        <w:tc>
          <w:tcPr>
            <w:tcW w:w="735" w:type="dxa"/>
          </w:tcPr>
          <w:p w14:paraId="6BAC49D0" w14:textId="77777777" w:rsidR="00F27ACB" w:rsidRPr="001A0FD7" w:rsidRDefault="00F27ACB">
            <w:pPr>
              <w:spacing w:before="120"/>
              <w:jc w:val="both"/>
              <w:rPr>
                <w:rFonts w:asciiTheme="majorHAnsi" w:eastAsia="Arial" w:hAnsiTheme="majorHAnsi" w:cstheme="majorHAnsi"/>
              </w:rPr>
            </w:pPr>
          </w:p>
        </w:tc>
        <w:tc>
          <w:tcPr>
            <w:tcW w:w="735" w:type="dxa"/>
          </w:tcPr>
          <w:p w14:paraId="4B98B1E3" w14:textId="77777777" w:rsidR="00F27ACB" w:rsidRPr="001A0FD7" w:rsidRDefault="00F27ACB">
            <w:pPr>
              <w:spacing w:before="120"/>
              <w:jc w:val="both"/>
              <w:rPr>
                <w:rFonts w:asciiTheme="majorHAnsi" w:eastAsia="Arial" w:hAnsiTheme="majorHAnsi" w:cstheme="majorHAnsi"/>
              </w:rPr>
            </w:pPr>
          </w:p>
        </w:tc>
        <w:tc>
          <w:tcPr>
            <w:tcW w:w="1545" w:type="dxa"/>
          </w:tcPr>
          <w:p w14:paraId="3BED3F16"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r>
      <w:tr w:rsidR="00F27ACB" w:rsidRPr="001A0FD7" w14:paraId="38471673" w14:textId="77777777">
        <w:tc>
          <w:tcPr>
            <w:tcW w:w="1560" w:type="dxa"/>
          </w:tcPr>
          <w:p w14:paraId="09D35641" w14:textId="77777777"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Exécution activité 1 (intitulé)</w:t>
            </w:r>
          </w:p>
        </w:tc>
        <w:tc>
          <w:tcPr>
            <w:tcW w:w="1140" w:type="dxa"/>
            <w:shd w:val="clear" w:color="auto" w:fill="BFBFBF"/>
          </w:tcPr>
          <w:p w14:paraId="0BA0B9A8" w14:textId="77777777" w:rsidR="00F27ACB" w:rsidRPr="001A0FD7" w:rsidRDefault="00F27ACB">
            <w:pPr>
              <w:spacing w:before="120"/>
              <w:jc w:val="both"/>
              <w:rPr>
                <w:rFonts w:asciiTheme="majorHAnsi" w:eastAsia="Arial" w:hAnsiTheme="majorHAnsi" w:cstheme="majorHAnsi"/>
              </w:rPr>
            </w:pPr>
          </w:p>
        </w:tc>
        <w:tc>
          <w:tcPr>
            <w:tcW w:w="585" w:type="dxa"/>
            <w:shd w:val="clear" w:color="auto" w:fill="BFBFBF"/>
          </w:tcPr>
          <w:p w14:paraId="2FFF24CB"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6A335384"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4E17CBA4" w14:textId="77777777" w:rsidR="00F27ACB" w:rsidRPr="001A0FD7" w:rsidRDefault="00F27ACB">
            <w:pPr>
              <w:spacing w:before="120"/>
              <w:jc w:val="both"/>
              <w:rPr>
                <w:rFonts w:asciiTheme="majorHAnsi" w:eastAsia="Arial" w:hAnsiTheme="majorHAnsi" w:cstheme="majorHAnsi"/>
              </w:rPr>
            </w:pPr>
          </w:p>
        </w:tc>
        <w:tc>
          <w:tcPr>
            <w:tcW w:w="735" w:type="dxa"/>
          </w:tcPr>
          <w:p w14:paraId="01EC2082" w14:textId="77777777" w:rsidR="00F27ACB" w:rsidRPr="001A0FD7" w:rsidRDefault="00F27ACB">
            <w:pPr>
              <w:spacing w:before="120"/>
              <w:jc w:val="both"/>
              <w:rPr>
                <w:rFonts w:asciiTheme="majorHAnsi" w:eastAsia="Arial" w:hAnsiTheme="majorHAnsi" w:cstheme="majorHAnsi"/>
              </w:rPr>
            </w:pPr>
          </w:p>
        </w:tc>
        <w:tc>
          <w:tcPr>
            <w:tcW w:w="735" w:type="dxa"/>
          </w:tcPr>
          <w:p w14:paraId="5AA7CB1B" w14:textId="77777777" w:rsidR="00F27ACB" w:rsidRPr="001A0FD7" w:rsidRDefault="00F27ACB">
            <w:pPr>
              <w:spacing w:before="120"/>
              <w:jc w:val="both"/>
              <w:rPr>
                <w:rFonts w:asciiTheme="majorHAnsi" w:eastAsia="Arial" w:hAnsiTheme="majorHAnsi" w:cstheme="majorHAnsi"/>
              </w:rPr>
            </w:pPr>
          </w:p>
        </w:tc>
        <w:tc>
          <w:tcPr>
            <w:tcW w:w="735" w:type="dxa"/>
          </w:tcPr>
          <w:p w14:paraId="7227A745" w14:textId="77777777" w:rsidR="00F27ACB" w:rsidRPr="001A0FD7" w:rsidRDefault="00F27ACB">
            <w:pPr>
              <w:spacing w:before="120"/>
              <w:jc w:val="both"/>
              <w:rPr>
                <w:rFonts w:asciiTheme="majorHAnsi" w:eastAsia="Arial" w:hAnsiTheme="majorHAnsi" w:cstheme="majorHAnsi"/>
              </w:rPr>
            </w:pPr>
          </w:p>
        </w:tc>
        <w:tc>
          <w:tcPr>
            <w:tcW w:w="735" w:type="dxa"/>
          </w:tcPr>
          <w:p w14:paraId="7648F873" w14:textId="77777777" w:rsidR="00F27ACB" w:rsidRPr="001A0FD7" w:rsidRDefault="00F27ACB">
            <w:pPr>
              <w:spacing w:before="120"/>
              <w:jc w:val="both"/>
              <w:rPr>
                <w:rFonts w:asciiTheme="majorHAnsi" w:eastAsia="Arial" w:hAnsiTheme="majorHAnsi" w:cstheme="majorHAnsi"/>
              </w:rPr>
            </w:pPr>
          </w:p>
        </w:tc>
        <w:tc>
          <w:tcPr>
            <w:tcW w:w="1545" w:type="dxa"/>
          </w:tcPr>
          <w:p w14:paraId="687053AE"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14:paraId="31B90A62" w14:textId="77777777">
        <w:tc>
          <w:tcPr>
            <w:tcW w:w="1560" w:type="dxa"/>
          </w:tcPr>
          <w:p w14:paraId="1A350442" w14:textId="77777777"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Exécution activité 2 (intitulé)</w:t>
            </w:r>
          </w:p>
        </w:tc>
        <w:tc>
          <w:tcPr>
            <w:tcW w:w="1140" w:type="dxa"/>
            <w:shd w:val="clear" w:color="auto" w:fill="BFBFBF"/>
          </w:tcPr>
          <w:p w14:paraId="7EF12094" w14:textId="77777777" w:rsidR="00F27ACB" w:rsidRPr="001A0FD7" w:rsidRDefault="00F27ACB">
            <w:pPr>
              <w:spacing w:before="120"/>
              <w:jc w:val="both"/>
              <w:rPr>
                <w:rFonts w:asciiTheme="majorHAnsi" w:eastAsia="Arial" w:hAnsiTheme="majorHAnsi" w:cstheme="majorHAnsi"/>
              </w:rPr>
            </w:pPr>
          </w:p>
        </w:tc>
        <w:tc>
          <w:tcPr>
            <w:tcW w:w="585" w:type="dxa"/>
            <w:shd w:val="clear" w:color="auto" w:fill="BFBFBF"/>
          </w:tcPr>
          <w:p w14:paraId="037BCE59"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3FA7D41F"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24816E0C"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14679276"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646A7302"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62CB1221"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2383663D" w14:textId="77777777" w:rsidR="00F27ACB" w:rsidRPr="001A0FD7" w:rsidRDefault="00F27ACB">
            <w:pPr>
              <w:spacing w:before="120"/>
              <w:jc w:val="both"/>
              <w:rPr>
                <w:rFonts w:asciiTheme="majorHAnsi" w:eastAsia="Arial" w:hAnsiTheme="majorHAnsi" w:cstheme="majorHAnsi"/>
              </w:rPr>
            </w:pPr>
          </w:p>
        </w:tc>
        <w:tc>
          <w:tcPr>
            <w:tcW w:w="1545" w:type="dxa"/>
          </w:tcPr>
          <w:p w14:paraId="02F5FB5F"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14:paraId="7316609E" w14:textId="77777777">
        <w:tc>
          <w:tcPr>
            <w:tcW w:w="1560" w:type="dxa"/>
          </w:tcPr>
          <w:p w14:paraId="22D02527" w14:textId="77777777"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Préparation activité 3 (intitulé)</w:t>
            </w:r>
          </w:p>
        </w:tc>
        <w:tc>
          <w:tcPr>
            <w:tcW w:w="1140" w:type="dxa"/>
          </w:tcPr>
          <w:p w14:paraId="262E0197" w14:textId="77777777" w:rsidR="00F27ACB" w:rsidRPr="001A0FD7" w:rsidRDefault="00F27ACB">
            <w:pPr>
              <w:spacing w:before="120"/>
              <w:jc w:val="both"/>
              <w:rPr>
                <w:rFonts w:asciiTheme="majorHAnsi" w:eastAsia="Arial" w:hAnsiTheme="majorHAnsi" w:cstheme="majorHAnsi"/>
              </w:rPr>
            </w:pPr>
          </w:p>
        </w:tc>
        <w:tc>
          <w:tcPr>
            <w:tcW w:w="585" w:type="dxa"/>
            <w:shd w:val="clear" w:color="auto" w:fill="BFBFBF"/>
          </w:tcPr>
          <w:p w14:paraId="4DFFCF14" w14:textId="77777777" w:rsidR="00F27ACB" w:rsidRPr="001A0FD7" w:rsidRDefault="00F27ACB">
            <w:pPr>
              <w:spacing w:before="120"/>
              <w:jc w:val="both"/>
              <w:rPr>
                <w:rFonts w:asciiTheme="majorHAnsi" w:eastAsia="Arial" w:hAnsiTheme="majorHAnsi" w:cstheme="majorHAnsi"/>
              </w:rPr>
            </w:pPr>
          </w:p>
        </w:tc>
        <w:tc>
          <w:tcPr>
            <w:tcW w:w="735" w:type="dxa"/>
          </w:tcPr>
          <w:p w14:paraId="69B80835" w14:textId="77777777" w:rsidR="00F27ACB" w:rsidRPr="001A0FD7" w:rsidRDefault="00F27ACB">
            <w:pPr>
              <w:spacing w:before="120"/>
              <w:jc w:val="both"/>
              <w:rPr>
                <w:rFonts w:asciiTheme="majorHAnsi" w:eastAsia="Arial" w:hAnsiTheme="majorHAnsi" w:cstheme="majorHAnsi"/>
              </w:rPr>
            </w:pPr>
          </w:p>
        </w:tc>
        <w:tc>
          <w:tcPr>
            <w:tcW w:w="735" w:type="dxa"/>
          </w:tcPr>
          <w:p w14:paraId="541FC034" w14:textId="77777777" w:rsidR="00F27ACB" w:rsidRPr="001A0FD7" w:rsidRDefault="00F27ACB">
            <w:pPr>
              <w:spacing w:before="120"/>
              <w:jc w:val="both"/>
              <w:rPr>
                <w:rFonts w:asciiTheme="majorHAnsi" w:eastAsia="Arial" w:hAnsiTheme="majorHAnsi" w:cstheme="majorHAnsi"/>
              </w:rPr>
            </w:pPr>
          </w:p>
        </w:tc>
        <w:tc>
          <w:tcPr>
            <w:tcW w:w="735" w:type="dxa"/>
          </w:tcPr>
          <w:p w14:paraId="611D7AC2" w14:textId="77777777" w:rsidR="00F27ACB" w:rsidRPr="001A0FD7" w:rsidRDefault="00F27ACB">
            <w:pPr>
              <w:spacing w:before="120"/>
              <w:jc w:val="both"/>
              <w:rPr>
                <w:rFonts w:asciiTheme="majorHAnsi" w:eastAsia="Arial" w:hAnsiTheme="majorHAnsi" w:cstheme="majorHAnsi"/>
              </w:rPr>
            </w:pPr>
          </w:p>
        </w:tc>
        <w:tc>
          <w:tcPr>
            <w:tcW w:w="735" w:type="dxa"/>
          </w:tcPr>
          <w:p w14:paraId="42FB4595" w14:textId="77777777" w:rsidR="00F27ACB" w:rsidRPr="001A0FD7" w:rsidRDefault="00F27ACB">
            <w:pPr>
              <w:spacing w:before="120"/>
              <w:jc w:val="both"/>
              <w:rPr>
                <w:rFonts w:asciiTheme="majorHAnsi" w:eastAsia="Arial" w:hAnsiTheme="majorHAnsi" w:cstheme="majorHAnsi"/>
              </w:rPr>
            </w:pPr>
          </w:p>
        </w:tc>
        <w:tc>
          <w:tcPr>
            <w:tcW w:w="735" w:type="dxa"/>
          </w:tcPr>
          <w:p w14:paraId="3CA94E8E" w14:textId="77777777" w:rsidR="00F27ACB" w:rsidRPr="001A0FD7" w:rsidRDefault="00F27ACB">
            <w:pPr>
              <w:spacing w:before="120"/>
              <w:jc w:val="both"/>
              <w:rPr>
                <w:rFonts w:asciiTheme="majorHAnsi" w:eastAsia="Arial" w:hAnsiTheme="majorHAnsi" w:cstheme="majorHAnsi"/>
              </w:rPr>
            </w:pPr>
          </w:p>
        </w:tc>
        <w:tc>
          <w:tcPr>
            <w:tcW w:w="735" w:type="dxa"/>
          </w:tcPr>
          <w:p w14:paraId="463766DE" w14:textId="77777777" w:rsidR="00F27ACB" w:rsidRPr="001A0FD7" w:rsidRDefault="00F27ACB">
            <w:pPr>
              <w:spacing w:before="120"/>
              <w:jc w:val="both"/>
              <w:rPr>
                <w:rFonts w:asciiTheme="majorHAnsi" w:eastAsia="Arial" w:hAnsiTheme="majorHAnsi" w:cstheme="majorHAnsi"/>
              </w:rPr>
            </w:pPr>
          </w:p>
        </w:tc>
        <w:tc>
          <w:tcPr>
            <w:tcW w:w="1545" w:type="dxa"/>
          </w:tcPr>
          <w:p w14:paraId="56721ED9"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Partenaire local 2</w:t>
            </w:r>
          </w:p>
        </w:tc>
      </w:tr>
      <w:tr w:rsidR="00F27ACB" w:rsidRPr="001A0FD7" w14:paraId="19DE0C2F" w14:textId="77777777">
        <w:tc>
          <w:tcPr>
            <w:tcW w:w="1560" w:type="dxa"/>
          </w:tcPr>
          <w:p w14:paraId="3C857BEB"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Etc.</w:t>
            </w:r>
          </w:p>
        </w:tc>
        <w:tc>
          <w:tcPr>
            <w:tcW w:w="1140" w:type="dxa"/>
          </w:tcPr>
          <w:p w14:paraId="67EFBD36" w14:textId="77777777" w:rsidR="00F27ACB" w:rsidRPr="001A0FD7" w:rsidRDefault="00F27ACB">
            <w:pPr>
              <w:spacing w:before="120"/>
              <w:jc w:val="both"/>
              <w:rPr>
                <w:rFonts w:asciiTheme="majorHAnsi" w:eastAsia="Arial" w:hAnsiTheme="majorHAnsi" w:cstheme="majorHAnsi"/>
              </w:rPr>
            </w:pPr>
          </w:p>
        </w:tc>
        <w:tc>
          <w:tcPr>
            <w:tcW w:w="585" w:type="dxa"/>
          </w:tcPr>
          <w:p w14:paraId="733AAE76" w14:textId="77777777" w:rsidR="00F27ACB" w:rsidRPr="001A0FD7" w:rsidRDefault="00F27ACB">
            <w:pPr>
              <w:spacing w:before="120"/>
              <w:jc w:val="both"/>
              <w:rPr>
                <w:rFonts w:asciiTheme="majorHAnsi" w:eastAsia="Arial" w:hAnsiTheme="majorHAnsi" w:cstheme="majorHAnsi"/>
              </w:rPr>
            </w:pPr>
          </w:p>
        </w:tc>
        <w:tc>
          <w:tcPr>
            <w:tcW w:w="735" w:type="dxa"/>
          </w:tcPr>
          <w:p w14:paraId="2D43C9A6" w14:textId="77777777" w:rsidR="00F27ACB" w:rsidRPr="001A0FD7" w:rsidRDefault="00F27ACB">
            <w:pPr>
              <w:spacing w:before="120"/>
              <w:jc w:val="both"/>
              <w:rPr>
                <w:rFonts w:asciiTheme="majorHAnsi" w:eastAsia="Arial" w:hAnsiTheme="majorHAnsi" w:cstheme="majorHAnsi"/>
              </w:rPr>
            </w:pPr>
          </w:p>
        </w:tc>
        <w:tc>
          <w:tcPr>
            <w:tcW w:w="735" w:type="dxa"/>
          </w:tcPr>
          <w:p w14:paraId="1C9BA49F" w14:textId="77777777" w:rsidR="00F27ACB" w:rsidRPr="001A0FD7" w:rsidRDefault="00F27ACB">
            <w:pPr>
              <w:spacing w:before="120"/>
              <w:jc w:val="both"/>
              <w:rPr>
                <w:rFonts w:asciiTheme="majorHAnsi" w:eastAsia="Arial" w:hAnsiTheme="majorHAnsi" w:cstheme="majorHAnsi"/>
              </w:rPr>
            </w:pPr>
          </w:p>
        </w:tc>
        <w:tc>
          <w:tcPr>
            <w:tcW w:w="735" w:type="dxa"/>
          </w:tcPr>
          <w:p w14:paraId="1A072DE6" w14:textId="77777777" w:rsidR="00F27ACB" w:rsidRPr="001A0FD7" w:rsidRDefault="00F27ACB">
            <w:pPr>
              <w:spacing w:before="120"/>
              <w:jc w:val="both"/>
              <w:rPr>
                <w:rFonts w:asciiTheme="majorHAnsi" w:eastAsia="Arial" w:hAnsiTheme="majorHAnsi" w:cstheme="majorHAnsi"/>
              </w:rPr>
            </w:pPr>
          </w:p>
        </w:tc>
        <w:tc>
          <w:tcPr>
            <w:tcW w:w="735" w:type="dxa"/>
          </w:tcPr>
          <w:p w14:paraId="207884A2" w14:textId="77777777" w:rsidR="00F27ACB" w:rsidRPr="001A0FD7" w:rsidRDefault="00F27ACB">
            <w:pPr>
              <w:spacing w:before="120"/>
              <w:jc w:val="both"/>
              <w:rPr>
                <w:rFonts w:asciiTheme="majorHAnsi" w:eastAsia="Arial" w:hAnsiTheme="majorHAnsi" w:cstheme="majorHAnsi"/>
              </w:rPr>
            </w:pPr>
          </w:p>
        </w:tc>
        <w:tc>
          <w:tcPr>
            <w:tcW w:w="735" w:type="dxa"/>
          </w:tcPr>
          <w:p w14:paraId="4A84F78B" w14:textId="77777777" w:rsidR="00F27ACB" w:rsidRPr="001A0FD7" w:rsidRDefault="00F27ACB">
            <w:pPr>
              <w:spacing w:before="120"/>
              <w:jc w:val="both"/>
              <w:rPr>
                <w:rFonts w:asciiTheme="majorHAnsi" w:eastAsia="Arial" w:hAnsiTheme="majorHAnsi" w:cstheme="majorHAnsi"/>
              </w:rPr>
            </w:pPr>
          </w:p>
        </w:tc>
        <w:tc>
          <w:tcPr>
            <w:tcW w:w="735" w:type="dxa"/>
          </w:tcPr>
          <w:p w14:paraId="6A196E47" w14:textId="77777777" w:rsidR="00F27ACB" w:rsidRPr="001A0FD7" w:rsidRDefault="00F27ACB">
            <w:pPr>
              <w:spacing w:before="120"/>
              <w:jc w:val="both"/>
              <w:rPr>
                <w:rFonts w:asciiTheme="majorHAnsi" w:eastAsia="Arial" w:hAnsiTheme="majorHAnsi" w:cstheme="majorHAnsi"/>
              </w:rPr>
            </w:pPr>
          </w:p>
        </w:tc>
        <w:tc>
          <w:tcPr>
            <w:tcW w:w="1545" w:type="dxa"/>
          </w:tcPr>
          <w:p w14:paraId="6CA89160" w14:textId="77777777" w:rsidR="00F27ACB" w:rsidRPr="001A0FD7" w:rsidRDefault="00F27ACB">
            <w:pPr>
              <w:spacing w:before="120"/>
              <w:jc w:val="both"/>
              <w:rPr>
                <w:rFonts w:asciiTheme="majorHAnsi" w:eastAsia="Arial" w:hAnsiTheme="majorHAnsi" w:cstheme="majorHAnsi"/>
              </w:rPr>
            </w:pPr>
          </w:p>
        </w:tc>
      </w:tr>
    </w:tbl>
    <w:p w14:paraId="768627BC" w14:textId="77777777" w:rsidR="004A2BD6" w:rsidRPr="004A2BD6" w:rsidRDefault="004A2BD6" w:rsidP="004A2BD6"/>
    <w:p w14:paraId="13AF4E23"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4</w:t>
      </w:r>
      <w:r w:rsidR="00574B82" w:rsidRPr="001A0FD7">
        <w:rPr>
          <w:rFonts w:asciiTheme="majorHAnsi" w:hAnsiTheme="majorHAnsi" w:cstheme="majorHAnsi"/>
        </w:rPr>
        <w:t>. Durabilité (maximum 3 pages)</w:t>
      </w:r>
    </w:p>
    <w:p w14:paraId="47554B7D" w14:textId="77777777" w:rsidR="00F27ACB" w:rsidRPr="001A0FD7" w:rsidRDefault="00574B82">
      <w:pPr>
        <w:spacing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les principales conditions préalables et hypothèses pendant et après la phase de mise en œuvre.</w:t>
      </w:r>
    </w:p>
    <w:p w14:paraId="2E3DCBC9" w14:textId="77777777" w:rsidR="00F27ACB" w:rsidRPr="001A0FD7" w:rsidRDefault="00574B82">
      <w:pPr>
        <w:spacing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Fournir une analyse de risques. Ceci doit inclure au moins une liste des risques associés à chaque activité proposée accompagnée des mesures correctives pertinentes en vue de réduire ces risques. </w:t>
      </w:r>
    </w:p>
    <w:p w14:paraId="13BF9B8A" w14:textId="77777777" w:rsidR="00F27ACB" w:rsidRPr="001A0FD7" w:rsidRDefault="00574B82">
      <w:pPr>
        <w:tabs>
          <w:tab w:val="left" w:pos="426"/>
          <w:tab w:val="left" w:pos="709"/>
        </w:tabs>
        <w:spacing w:after="60"/>
        <w:jc w:val="both"/>
        <w:rPr>
          <w:rFonts w:asciiTheme="majorHAnsi" w:eastAsia="Arial" w:hAnsiTheme="majorHAnsi" w:cstheme="majorHAnsi"/>
          <w:sz w:val="22"/>
          <w:szCs w:val="20"/>
        </w:rPr>
      </w:pPr>
      <w:r w:rsidRPr="001A0FD7">
        <w:rPr>
          <w:rFonts w:asciiTheme="majorHAnsi" w:eastAsia="Arial" w:hAnsiTheme="majorHAnsi" w:cstheme="majorHAnsi"/>
          <w:i/>
          <w:sz w:val="22"/>
          <w:szCs w:val="20"/>
        </w:rPr>
        <w:t>Expliquer comment la durabilité sera assurée après l'action. Ceci peut inclure les aspects liés aux mesures et stratégies nécessaires intégrées dans l'action, au suivi des activités, à l'appropriation des groupes cibles, etc.</w:t>
      </w:r>
    </w:p>
    <w:p w14:paraId="38BEB57B"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lastRenderedPageBreak/>
        <w:t>Capitalisation</w:t>
      </w:r>
    </w:p>
    <w:p w14:paraId="0744F9F1" w14:textId="77777777" w:rsidR="00F27ACB" w:rsidRPr="001A0FD7" w:rsidRDefault="00574B82">
      <w:pPr>
        <w:spacing w:before="60" w:after="120"/>
        <w:jc w:val="both"/>
        <w:rPr>
          <w:rFonts w:asciiTheme="majorHAnsi" w:eastAsia="Arial" w:hAnsiTheme="majorHAnsi" w:cstheme="majorHAnsi"/>
          <w:i/>
          <w:color w:val="000000"/>
          <w:sz w:val="22"/>
          <w:szCs w:val="20"/>
        </w:rPr>
      </w:pPr>
      <w:bookmarkStart w:id="76" w:name="_heading=h.1fob9te" w:colFirst="0" w:colLast="0"/>
      <w:bookmarkEnd w:id="76"/>
      <w:r w:rsidRPr="001A0FD7">
        <w:rPr>
          <w:rFonts w:asciiTheme="majorHAnsi" w:eastAsia="Arial" w:hAnsiTheme="majorHAnsi" w:cstheme="majorHAnsi"/>
          <w:i/>
          <w:color w:val="000000"/>
          <w:sz w:val="22"/>
          <w:szCs w:val="20"/>
        </w:rPr>
        <w:t>Préciser la façon dont sera menée la démarche de capitalisation (dont les bases sont à poser lors de la conception du projet). Pour rappel, la capitalisation vise l’apprentissage des acteurs du projet sur leurs pratiques et expériences. Il s’agit d’animer une dynamique tout au long du projet qui favorise l’analyse et la prise de recul avec comme ambition, d’aboutir à des enseignements utiles et partageables grâce à différents types de production.</w:t>
      </w:r>
    </w:p>
    <w:p w14:paraId="7C35463F"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Dès la soumission de la proposition, il est important de dresser le cadre de la démarche de capitalisation en structurant celle-ci autour de questions clés : </w:t>
      </w:r>
    </w:p>
    <w:p w14:paraId="22D4EBD4" w14:textId="77777777"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b/>
          <w:i/>
          <w:color w:val="000000"/>
          <w:sz w:val="22"/>
          <w:szCs w:val="20"/>
        </w:rPr>
        <w:t>Sur quelles thématiques/ dimensions du projet</w:t>
      </w:r>
      <w:r w:rsidRPr="001A0FD7">
        <w:rPr>
          <w:rFonts w:asciiTheme="majorHAnsi" w:eastAsia="Arial" w:hAnsiTheme="majorHAnsi" w:cstheme="majorHAnsi"/>
          <w:i/>
          <w:color w:val="000000"/>
          <w:sz w:val="22"/>
          <w:szCs w:val="20"/>
        </w:rPr>
        <w:t xml:space="preserve"> est-il pertinent d’investir une capitalisation ? </w:t>
      </w:r>
    </w:p>
    <w:p w14:paraId="5D67F11E" w14:textId="77777777"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b/>
          <w:i/>
          <w:color w:val="000000"/>
          <w:sz w:val="22"/>
          <w:szCs w:val="20"/>
        </w:rPr>
        <w:t>Pour quels objectifs</w:t>
      </w:r>
      <w:r w:rsidRPr="001A0FD7">
        <w:rPr>
          <w:rFonts w:asciiTheme="majorHAnsi" w:eastAsia="Arial" w:hAnsiTheme="majorHAnsi" w:cstheme="majorHAnsi"/>
          <w:i/>
          <w:color w:val="000000"/>
          <w:sz w:val="22"/>
          <w:szCs w:val="20"/>
        </w:rPr>
        <w:t xml:space="preserve"> ?  </w:t>
      </w:r>
    </w:p>
    <w:p w14:paraId="7799E236" w14:textId="77777777"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Qui sont les contributeurs, c’est-à-dire les acteurs qui sont directement impliqués dans l’expérience ? </w:t>
      </w:r>
    </w:p>
    <w:p w14:paraId="65883B69" w14:textId="77777777"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Quelles productions et pour quels destinataires ? </w:t>
      </w:r>
    </w:p>
    <w:p w14:paraId="365C067C" w14:textId="77777777" w:rsidR="00F27ACB" w:rsidRPr="008B118D" w:rsidRDefault="00574B82" w:rsidP="008B118D">
      <w:pPr>
        <w:numPr>
          <w:ilvl w:val="0"/>
          <w:numId w:val="2"/>
        </w:numPr>
        <w:jc w:val="both"/>
        <w:rPr>
          <w:rFonts w:asciiTheme="majorHAnsi" w:eastAsia="Arial" w:hAnsiTheme="majorHAnsi" w:cstheme="majorHAnsi"/>
          <w:i/>
          <w:color w:val="000000"/>
          <w:sz w:val="22"/>
          <w:szCs w:val="20"/>
        </w:rPr>
      </w:pPr>
      <w:r w:rsidRPr="008B118D">
        <w:rPr>
          <w:rFonts w:asciiTheme="majorHAnsi" w:eastAsia="Arial" w:hAnsiTheme="majorHAnsi" w:cstheme="majorHAnsi"/>
          <w:i/>
          <w:color w:val="000000"/>
          <w:sz w:val="22"/>
          <w:szCs w:val="20"/>
        </w:rPr>
        <w:t xml:space="preserve">Quelles ressources pour assurer l’accompagnement de la capitalisation (interne ou recours à un appui externe) et la production ? </w:t>
      </w:r>
    </w:p>
    <w:p w14:paraId="037186A3" w14:textId="77777777" w:rsidR="00F27ACB" w:rsidRPr="001A0FD7" w:rsidRDefault="00F27ACB">
      <w:pPr>
        <w:spacing w:before="60" w:after="120"/>
        <w:jc w:val="both"/>
        <w:rPr>
          <w:rFonts w:asciiTheme="majorHAnsi" w:eastAsia="Arial" w:hAnsiTheme="majorHAnsi" w:cstheme="majorHAnsi"/>
          <w:b/>
          <w:color w:val="000000"/>
          <w:sz w:val="22"/>
          <w:szCs w:val="20"/>
        </w:rPr>
      </w:pPr>
    </w:p>
    <w:p w14:paraId="3546C88C"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opérationnelle</w:t>
      </w:r>
    </w:p>
    <w:p w14:paraId="77887893"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i/>
          <w:color w:val="000000"/>
          <w:sz w:val="22"/>
          <w:szCs w:val="20"/>
        </w:rPr>
        <w:t>Décrire dans quelle mesure les activités du projet pourront se poursuivre au-delà du projet et la stratégie de sortie employée pour ce faire. Expliquer quel impact le projet aura à moyen/long terme sur les bénéficiaires.</w:t>
      </w:r>
    </w:p>
    <w:p w14:paraId="498697D0"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financière</w:t>
      </w:r>
    </w:p>
    <w:p w14:paraId="4B7ADC81"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dans quelle mesure le projet pourra activer un effet de levier pour mobiliser de nouveaux financements après la fin du projet, et/ou être intégré dans les subventions du Fonds mondial et/ou être repris par le Gouvernement local. Quelles dispositions seront mises en place dès le début du projet afin de maximiser les opportunités de pérennisation financière ?</w:t>
      </w:r>
    </w:p>
    <w:p w14:paraId="436A27D1"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politique</w:t>
      </w:r>
    </w:p>
    <w:p w14:paraId="5A86466E"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changements politiques auxquels le projet aura contribué, et qui permettront la pérennisation opérationnelle et financière du projet.</w:t>
      </w:r>
    </w:p>
    <w:p w14:paraId="6C48CB11"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 xml:space="preserve">Durabilité des transformations sociales </w:t>
      </w:r>
    </w:p>
    <w:p w14:paraId="3FA3349A"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transformations sociales auxquelles le projet aura contribué, en termes de transformations des stéréotypes de genre, des rôles et pouvoir des femmes et des hommes dans la société, pour aller vers plus d’égalité. Indiquer les évolutions durables en termes de droits humains auquel le projet aura contribué.</w:t>
      </w:r>
    </w:p>
    <w:p w14:paraId="7325C14C" w14:textId="77777777" w:rsidR="000120F4" w:rsidRPr="001A0FD7" w:rsidRDefault="000120F4">
      <w:pPr>
        <w:spacing w:before="60" w:after="120"/>
        <w:jc w:val="both"/>
        <w:rPr>
          <w:rFonts w:asciiTheme="majorHAnsi" w:eastAsia="Arial" w:hAnsiTheme="majorHAnsi" w:cstheme="majorHAnsi"/>
          <w:color w:val="000000"/>
          <w:sz w:val="20"/>
          <w:szCs w:val="20"/>
        </w:rPr>
      </w:pPr>
    </w:p>
    <w:p w14:paraId="0A757A26" w14:textId="77777777" w:rsidR="00641581" w:rsidRPr="001A0FD7" w:rsidRDefault="00641581" w:rsidP="00641581">
      <w:pPr>
        <w:pStyle w:val="Titre4"/>
        <w:rPr>
          <w:rFonts w:asciiTheme="majorHAnsi" w:hAnsiTheme="majorHAnsi" w:cstheme="majorHAnsi"/>
        </w:rPr>
      </w:pPr>
      <w:r w:rsidRPr="001A0FD7">
        <w:rPr>
          <w:rFonts w:asciiTheme="majorHAnsi" w:hAnsiTheme="majorHAnsi" w:cstheme="majorHAnsi"/>
        </w:rPr>
        <w:t>1</w:t>
      </w:r>
      <w:r w:rsidR="000068A3">
        <w:rPr>
          <w:rFonts w:asciiTheme="majorHAnsi" w:hAnsiTheme="majorHAnsi" w:cstheme="majorHAnsi"/>
        </w:rPr>
        <w:t>.15.</w:t>
      </w:r>
      <w:r w:rsidRPr="001A0FD7">
        <w:rPr>
          <w:rFonts w:asciiTheme="majorHAnsi" w:hAnsiTheme="majorHAnsi" w:cstheme="majorHAnsi"/>
        </w:rPr>
        <w:t xml:space="preserve"> Budget De L'action</w:t>
      </w:r>
    </w:p>
    <w:p w14:paraId="57DBA8E5" w14:textId="77777777"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Veuillez compléter l’annexe B d</w:t>
      </w:r>
      <w:r>
        <w:rPr>
          <w:rFonts w:asciiTheme="majorHAnsi" w:eastAsia="Arial" w:hAnsiTheme="majorHAnsi" w:cstheme="majorHAnsi"/>
          <w:i/>
          <w:sz w:val="22"/>
          <w:szCs w:val="20"/>
        </w:rPr>
        <w:t>u Règlement d’appel à projets</w:t>
      </w:r>
      <w:r w:rsidRPr="001A0FD7">
        <w:rPr>
          <w:rFonts w:asciiTheme="majorHAnsi" w:eastAsia="Arial" w:hAnsiTheme="majorHAnsi" w:cstheme="majorHAnsi"/>
          <w:i/>
          <w:sz w:val="22"/>
          <w:szCs w:val="20"/>
        </w:rPr>
        <w:t xml:space="preserve"> pour fournir les informations sur :</w:t>
      </w:r>
    </w:p>
    <w:p w14:paraId="20EB2FA9" w14:textId="77777777"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le budget de l’action (feuille de calcul 1) pour la durée totale de l’action et pour ses </w:t>
      </w:r>
      <w:r w:rsidRPr="001A0FD7">
        <w:rPr>
          <w:rFonts w:asciiTheme="majorHAnsi" w:eastAsia="Arial" w:hAnsiTheme="majorHAnsi" w:cstheme="majorHAnsi"/>
          <w:i/>
          <w:sz w:val="22"/>
          <w:szCs w:val="20"/>
          <w:highlight w:val="yellow"/>
        </w:rPr>
        <w:t>&lt;12/si plus, veuillez préciser&gt;</w:t>
      </w:r>
      <w:r w:rsidRPr="001A0FD7">
        <w:rPr>
          <w:rFonts w:asciiTheme="majorHAnsi" w:eastAsia="Arial" w:hAnsiTheme="majorHAnsi" w:cstheme="majorHAnsi"/>
          <w:i/>
          <w:sz w:val="22"/>
          <w:szCs w:val="20"/>
        </w:rPr>
        <w:t xml:space="preserve"> premiers mois ;</w:t>
      </w:r>
    </w:p>
    <w:p w14:paraId="79903165" w14:textId="77777777"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la justification du budget (feuille de calcul 2) pour la durée totale de l’action, et  </w:t>
      </w:r>
    </w:p>
    <w:p w14:paraId="2BC3E914" w14:textId="77777777"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le montant demandé à l’administration contractante et les autres sources de financement prévues pour la durée totale (feuille de calcul 3).</w:t>
      </w:r>
    </w:p>
    <w:p w14:paraId="15D161A3" w14:textId="77777777"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lastRenderedPageBreak/>
        <w:t>Pour de plus amples renseignements, voir le Règlement d’Appel à Projets .</w:t>
      </w:r>
    </w:p>
    <w:p w14:paraId="1C9B54A0" w14:textId="77777777"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w:t>
      </w:r>
      <w:r w:rsidRPr="001A0FD7">
        <w:rPr>
          <w:rFonts w:asciiTheme="majorHAnsi" w:eastAsia="Arial" w:hAnsiTheme="majorHAnsi" w:cstheme="majorHAnsi"/>
          <w:i/>
          <w:sz w:val="22"/>
          <w:szCs w:val="20"/>
          <w:highlight w:val="lightGray"/>
        </w:rPr>
        <w:t>Si le Règlement d’Appel à Projets  autorisent Expertise France à financer l’action dans son intégralité, vous devez justifier toute demande de financement intégral en démontrant que ce dernier est indispensable à la réalisation de l’action.</w:t>
      </w:r>
      <w:r w:rsidRPr="001A0FD7">
        <w:rPr>
          <w:rFonts w:asciiTheme="majorHAnsi" w:eastAsia="Arial" w:hAnsiTheme="majorHAnsi" w:cstheme="majorHAnsi"/>
          <w:i/>
          <w:sz w:val="22"/>
          <w:szCs w:val="20"/>
        </w:rPr>
        <w:t>]</w:t>
      </w:r>
    </w:p>
    <w:p w14:paraId="0E0A50A0" w14:textId="77777777"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w:t>
      </w:r>
      <w:r w:rsidRPr="001A0FD7">
        <w:rPr>
          <w:rFonts w:asciiTheme="majorHAnsi" w:eastAsia="Arial" w:hAnsiTheme="majorHAnsi" w:cstheme="majorHAnsi"/>
          <w:i/>
          <w:sz w:val="22"/>
          <w:szCs w:val="20"/>
          <w:highlight w:val="lightGray"/>
        </w:rPr>
        <w:t>Veuillez énumérer ci-dessous les contributions en nature à fournir (veuillez préciser), s’il y a lieu (maximum 1 page).</w:t>
      </w:r>
      <w:r w:rsidRPr="001A0FD7">
        <w:rPr>
          <w:rFonts w:asciiTheme="majorHAnsi" w:eastAsia="Arial" w:hAnsiTheme="majorHAnsi" w:cstheme="majorHAnsi"/>
          <w:i/>
          <w:sz w:val="22"/>
          <w:szCs w:val="20"/>
        </w:rPr>
        <w:t>]</w:t>
      </w:r>
    </w:p>
    <w:p w14:paraId="3CC3BD14" w14:textId="77777777" w:rsidR="00641581" w:rsidRPr="001A0FD7" w:rsidRDefault="00641581" w:rsidP="00641581">
      <w:pPr>
        <w:pBdr>
          <w:top w:val="single" w:sz="4" w:space="1" w:color="000000"/>
          <w:left w:val="single" w:sz="4" w:space="4" w:color="000000"/>
          <w:bottom w:val="single" w:sz="4" w:space="1" w:color="000000"/>
          <w:right w:val="single" w:sz="4" w:space="4" w:color="000000"/>
        </w:pBdr>
        <w:spacing w:before="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Veuillez noter que le coût de l’action et la contribution demandée à Expertise France doivent être libellés en [&lt;</w:t>
      </w:r>
      <w:r w:rsidRPr="001A0FD7">
        <w:rPr>
          <w:rFonts w:asciiTheme="majorHAnsi" w:eastAsia="Arial" w:hAnsiTheme="majorHAnsi" w:cstheme="majorHAnsi"/>
          <w:sz w:val="22"/>
          <w:szCs w:val="20"/>
          <w:highlight w:val="yellow"/>
        </w:rPr>
        <w:t>EUR/ ou autre devise si applicable&gt;</w:t>
      </w:r>
      <w:r w:rsidRPr="001A0FD7">
        <w:rPr>
          <w:rFonts w:asciiTheme="majorHAnsi" w:eastAsia="Arial" w:hAnsiTheme="majorHAnsi" w:cstheme="majorHAnsi"/>
          <w:sz w:val="22"/>
          <w:szCs w:val="20"/>
        </w:rPr>
        <w:t>.]</w:t>
      </w:r>
    </w:p>
    <w:p w14:paraId="3C396F86" w14:textId="77777777" w:rsidR="00641581" w:rsidRDefault="00641581" w:rsidP="00641581">
      <w:pPr>
        <w:jc w:val="both"/>
        <w:rPr>
          <w:rFonts w:asciiTheme="majorHAnsi" w:eastAsia="Arial" w:hAnsiTheme="majorHAnsi" w:cstheme="majorHAnsi"/>
          <w:sz w:val="22"/>
          <w:szCs w:val="20"/>
        </w:rPr>
      </w:pPr>
    </w:p>
    <w:p w14:paraId="0278378F" w14:textId="77777777" w:rsidR="00A12454" w:rsidRPr="001A0FD7" w:rsidRDefault="00A12454" w:rsidP="00641581">
      <w:pPr>
        <w:jc w:val="both"/>
        <w:rPr>
          <w:rFonts w:asciiTheme="majorHAnsi" w:eastAsia="Arial" w:hAnsiTheme="majorHAnsi" w:cstheme="majorHAnsi"/>
          <w:sz w:val="22"/>
          <w:szCs w:val="20"/>
        </w:rPr>
      </w:pPr>
    </w:p>
    <w:p w14:paraId="58F80E30" w14:textId="77777777" w:rsidR="00A12454" w:rsidRPr="001A0FD7" w:rsidRDefault="00A12454" w:rsidP="00A12454">
      <w:pPr>
        <w:pStyle w:val="Titre4"/>
        <w:rPr>
          <w:rFonts w:asciiTheme="majorHAnsi" w:hAnsiTheme="majorHAnsi" w:cstheme="majorHAnsi"/>
        </w:rPr>
      </w:pPr>
      <w:r w:rsidRPr="001A0FD7">
        <w:rPr>
          <w:rFonts w:asciiTheme="majorHAnsi" w:hAnsiTheme="majorHAnsi" w:cstheme="majorHAnsi"/>
        </w:rPr>
        <w:t>1.1</w:t>
      </w:r>
      <w:r w:rsidR="000068A3">
        <w:rPr>
          <w:rFonts w:asciiTheme="majorHAnsi" w:hAnsiTheme="majorHAnsi" w:cstheme="majorHAnsi"/>
        </w:rPr>
        <w:t>6</w:t>
      </w:r>
      <w:r w:rsidRPr="001A0FD7">
        <w:rPr>
          <w:rFonts w:asciiTheme="majorHAnsi" w:hAnsiTheme="majorHAnsi" w:cstheme="majorHAnsi"/>
        </w:rPr>
        <w:t>. Cadre Logique</w:t>
      </w:r>
    </w:p>
    <w:p w14:paraId="3F452BD8" w14:textId="77777777" w:rsidR="00A12454" w:rsidRDefault="00A12454" w:rsidP="00A12454">
      <w:pPr>
        <w:spacing w:before="120"/>
        <w:rPr>
          <w:rFonts w:asciiTheme="majorHAnsi" w:eastAsia="Arial" w:hAnsiTheme="majorHAnsi" w:cstheme="majorHAnsi"/>
          <w:i/>
          <w:sz w:val="22"/>
          <w:szCs w:val="20"/>
        </w:rPr>
      </w:pPr>
      <w:r w:rsidRPr="001A0FD7">
        <w:rPr>
          <w:rFonts w:asciiTheme="majorHAnsi" w:eastAsia="Arial" w:hAnsiTheme="majorHAnsi" w:cstheme="majorHAnsi"/>
          <w:i/>
          <w:sz w:val="22"/>
          <w:szCs w:val="20"/>
        </w:rPr>
        <w:t>Complétez l’annexe C d</w:t>
      </w:r>
      <w:r>
        <w:rPr>
          <w:rFonts w:asciiTheme="majorHAnsi" w:eastAsia="Arial" w:hAnsiTheme="majorHAnsi" w:cstheme="majorHAnsi"/>
          <w:i/>
          <w:sz w:val="22"/>
          <w:szCs w:val="20"/>
        </w:rPr>
        <w:t>u règlement d’appel à projets</w:t>
      </w:r>
    </w:p>
    <w:p w14:paraId="5BAFD73B" w14:textId="77777777" w:rsidR="00A12454" w:rsidRPr="001A0FD7" w:rsidRDefault="00A12454" w:rsidP="00A12454">
      <w:pPr>
        <w:tabs>
          <w:tab w:val="left" w:pos="426"/>
          <w:tab w:val="left" w:pos="709"/>
        </w:tabs>
        <w:spacing w:after="60"/>
        <w:jc w:val="both"/>
        <w:rPr>
          <w:rFonts w:asciiTheme="majorHAnsi" w:eastAsia="Arial" w:hAnsiTheme="majorHAnsi" w:cstheme="majorHAnsi"/>
          <w:sz w:val="20"/>
          <w:szCs w:val="20"/>
        </w:rPr>
      </w:pPr>
    </w:p>
    <w:p w14:paraId="03E0E381" w14:textId="77777777" w:rsidR="00641581" w:rsidRDefault="00641581">
      <w:pPr>
        <w:spacing w:before="120"/>
        <w:rPr>
          <w:rFonts w:asciiTheme="majorHAnsi" w:eastAsia="Arial" w:hAnsiTheme="majorHAnsi" w:cstheme="majorHAnsi"/>
          <w:i/>
          <w:sz w:val="22"/>
          <w:szCs w:val="20"/>
        </w:rPr>
      </w:pPr>
    </w:p>
    <w:p w14:paraId="65848302" w14:textId="77777777" w:rsidR="00F27ACB" w:rsidRPr="001A0FD7" w:rsidRDefault="00F27ACB">
      <w:pPr>
        <w:spacing w:after="60"/>
        <w:jc w:val="both"/>
        <w:rPr>
          <w:rFonts w:asciiTheme="majorHAnsi" w:eastAsia="Arial" w:hAnsiTheme="majorHAnsi" w:cstheme="majorHAnsi"/>
          <w:sz w:val="20"/>
          <w:szCs w:val="20"/>
        </w:rPr>
        <w:sectPr w:rsidR="00F27ACB" w:rsidRPr="001A0FD7" w:rsidSect="00D0335E">
          <w:headerReference w:type="default" r:id="rId18"/>
          <w:pgSz w:w="11906" w:h="16838"/>
          <w:pgMar w:top="1134" w:right="1418" w:bottom="1134" w:left="1418" w:header="720" w:footer="720" w:gutter="0"/>
          <w:cols w:space="720" w:equalWidth="0">
            <w:col w:w="9406"/>
          </w:cols>
          <w:titlePg/>
          <w:docGrid w:linePitch="326"/>
        </w:sectPr>
      </w:pPr>
      <w:bookmarkStart w:id="77" w:name="_heading=h.3znysh7" w:colFirst="0" w:colLast="0"/>
      <w:bookmarkEnd w:id="77"/>
    </w:p>
    <w:p w14:paraId="27A2D7F1" w14:textId="77777777" w:rsidR="007E4B37"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bookmarkStart w:id="78" w:name="_heading=h.2et92p0" w:colFirst="0" w:colLast="0"/>
      <w:bookmarkEnd w:id="78"/>
      <w:r w:rsidRPr="00C26B1B">
        <w:rPr>
          <w:rFonts w:asciiTheme="majorHAnsi" w:hAnsiTheme="majorHAnsi" w:cstheme="majorHAnsi"/>
          <w:b/>
          <w:sz w:val="28"/>
          <w:szCs w:val="28"/>
        </w:rPr>
        <w:lastRenderedPageBreak/>
        <w:t xml:space="preserve">EXPÉRIENCE D'ACTIONS SIMILAIRES </w:t>
      </w:r>
    </w:p>
    <w:p w14:paraId="2D4307D4" w14:textId="77777777" w:rsidR="00F27ACB" w:rsidRPr="001A0FD7" w:rsidRDefault="00F27ACB">
      <w:pPr>
        <w:jc w:val="both"/>
        <w:rPr>
          <w:rFonts w:asciiTheme="majorHAnsi" w:eastAsia="Arial" w:hAnsiTheme="majorHAnsi" w:cstheme="majorHAnsi"/>
          <w:sz w:val="20"/>
          <w:szCs w:val="20"/>
        </w:rPr>
      </w:pPr>
    </w:p>
    <w:p w14:paraId="7F900A3B" w14:textId="77777777"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Veuillez fournir une description détaillée des actions gérées par votre organisation au cours des 3 dernières années. Cette information sera utilisée afin d'évaluer si vous avez une expérience suffisante et stable de gestion d'actions dans le même secteur et à une échelle comparable à celle pour laquelle vous demandez cette subvention.</w:t>
      </w:r>
    </w:p>
    <w:p w14:paraId="53E57ECE" w14:textId="77777777" w:rsidR="00F27ACB" w:rsidRPr="001A0FD7" w:rsidRDefault="00F27ACB">
      <w:pPr>
        <w:spacing w:before="60" w:after="120"/>
        <w:rPr>
          <w:rFonts w:asciiTheme="majorHAnsi" w:eastAsia="Arial" w:hAnsiTheme="majorHAnsi" w:cstheme="majorHAnsi"/>
          <w:i/>
          <w:color w:val="000000"/>
          <w:sz w:val="20"/>
          <w:szCs w:val="20"/>
        </w:rPr>
      </w:pPr>
    </w:p>
    <w:p w14:paraId="263E8AF7" w14:textId="77777777" w:rsidR="00F27ACB" w:rsidRPr="001A0FD7" w:rsidRDefault="00F27ACB">
      <w:pPr>
        <w:jc w:val="both"/>
        <w:rPr>
          <w:rFonts w:asciiTheme="majorHAnsi" w:eastAsia="Arial" w:hAnsiTheme="majorHAnsi" w:cstheme="majorHAnsi"/>
          <w:sz w:val="20"/>
          <w:szCs w:val="20"/>
        </w:rPr>
      </w:pPr>
    </w:p>
    <w:tbl>
      <w:tblPr>
        <w:tblStyle w:val="af9"/>
        <w:tblW w:w="9638" w:type="dxa"/>
        <w:tblInd w:w="105" w:type="dxa"/>
        <w:tblLayout w:type="fixed"/>
        <w:tblLook w:val="0000" w:firstRow="0" w:lastRow="0" w:firstColumn="0" w:lastColumn="0" w:noHBand="0" w:noVBand="0"/>
      </w:tblPr>
      <w:tblGrid>
        <w:gridCol w:w="1607"/>
        <w:gridCol w:w="1607"/>
        <w:gridCol w:w="1606"/>
        <w:gridCol w:w="1606"/>
        <w:gridCol w:w="1606"/>
        <w:gridCol w:w="1606"/>
      </w:tblGrid>
      <w:tr w:rsidR="00F27ACB" w:rsidRPr="001A0FD7" w14:paraId="09D73E3D" w14:textId="77777777">
        <w:trPr>
          <w:trHeight w:val="230"/>
        </w:trPr>
        <w:tc>
          <w:tcPr>
            <w:tcW w:w="3212" w:type="dxa"/>
            <w:gridSpan w:val="2"/>
            <w:tcBorders>
              <w:top w:val="single" w:sz="8" w:space="0" w:color="000000"/>
              <w:left w:val="single" w:sz="8" w:space="0" w:color="000000"/>
              <w:bottom w:val="single" w:sz="4" w:space="0" w:color="000000"/>
            </w:tcBorders>
            <w:shd w:val="clear" w:color="auto" w:fill="F2F2F2"/>
          </w:tcPr>
          <w:p w14:paraId="4865EF4F"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Intitulé du projet :</w:t>
            </w:r>
          </w:p>
        </w:tc>
        <w:tc>
          <w:tcPr>
            <w:tcW w:w="6424" w:type="dxa"/>
            <w:gridSpan w:val="4"/>
            <w:tcBorders>
              <w:top w:val="single" w:sz="8" w:space="0" w:color="000000"/>
              <w:left w:val="single" w:sz="4" w:space="0" w:color="000000"/>
              <w:bottom w:val="single" w:sz="4" w:space="0" w:color="000000"/>
              <w:right w:val="single" w:sz="8" w:space="0" w:color="000000"/>
            </w:tcBorders>
          </w:tcPr>
          <w:p w14:paraId="099A91C7"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Secteur (voir section 2.1 de la section III) :</w:t>
            </w:r>
          </w:p>
        </w:tc>
      </w:tr>
      <w:tr w:rsidR="00F27ACB" w:rsidRPr="001A0FD7" w14:paraId="5D207BCD" w14:textId="77777777">
        <w:trPr>
          <w:trHeight w:val="230"/>
        </w:trPr>
        <w:tc>
          <w:tcPr>
            <w:tcW w:w="1606" w:type="dxa"/>
            <w:tcBorders>
              <w:top w:val="single" w:sz="4" w:space="0" w:color="000000"/>
              <w:left w:val="single" w:sz="8" w:space="0" w:color="000000"/>
              <w:bottom w:val="single" w:sz="4" w:space="0" w:color="000000"/>
            </w:tcBorders>
            <w:shd w:val="clear" w:color="auto" w:fill="F2F2F2"/>
          </w:tcPr>
          <w:p w14:paraId="217B4D74"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Lieu de l'action</w:t>
            </w:r>
          </w:p>
        </w:tc>
        <w:tc>
          <w:tcPr>
            <w:tcW w:w="1606" w:type="dxa"/>
            <w:tcBorders>
              <w:top w:val="single" w:sz="4" w:space="0" w:color="000000"/>
              <w:left w:val="single" w:sz="4" w:space="0" w:color="000000"/>
              <w:bottom w:val="single" w:sz="4" w:space="0" w:color="000000"/>
            </w:tcBorders>
            <w:shd w:val="clear" w:color="auto" w:fill="F2F2F2"/>
          </w:tcPr>
          <w:p w14:paraId="125723D3"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Coût de l'action (EUR/autre)</w:t>
            </w:r>
          </w:p>
        </w:tc>
        <w:tc>
          <w:tcPr>
            <w:tcW w:w="1606" w:type="dxa"/>
            <w:tcBorders>
              <w:top w:val="single" w:sz="4" w:space="0" w:color="000000"/>
              <w:left w:val="single" w:sz="4" w:space="0" w:color="000000"/>
              <w:bottom w:val="single" w:sz="4" w:space="0" w:color="000000"/>
            </w:tcBorders>
            <w:shd w:val="clear" w:color="auto" w:fill="F2F2F2"/>
          </w:tcPr>
          <w:p w14:paraId="34061079"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Chef de file ou partenaire</w:t>
            </w:r>
          </w:p>
        </w:tc>
        <w:tc>
          <w:tcPr>
            <w:tcW w:w="1606" w:type="dxa"/>
            <w:tcBorders>
              <w:top w:val="single" w:sz="4" w:space="0" w:color="000000"/>
              <w:left w:val="single" w:sz="4" w:space="0" w:color="000000"/>
              <w:bottom w:val="single" w:sz="4" w:space="0" w:color="000000"/>
            </w:tcBorders>
            <w:shd w:val="clear" w:color="auto" w:fill="F2F2F2"/>
          </w:tcPr>
          <w:p w14:paraId="67B2BBFC"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Donneurs pour l'action (nom)</w:t>
            </w:r>
          </w:p>
        </w:tc>
        <w:tc>
          <w:tcPr>
            <w:tcW w:w="1606" w:type="dxa"/>
            <w:tcBorders>
              <w:top w:val="single" w:sz="4" w:space="0" w:color="000000"/>
              <w:left w:val="single" w:sz="4" w:space="0" w:color="000000"/>
              <w:bottom w:val="single" w:sz="4" w:space="0" w:color="000000"/>
            </w:tcBorders>
            <w:shd w:val="clear" w:color="auto" w:fill="F2F2F2"/>
          </w:tcPr>
          <w:p w14:paraId="4EE29E12"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Montant de la contribution (du donneur)</w:t>
            </w:r>
          </w:p>
        </w:tc>
        <w:tc>
          <w:tcPr>
            <w:tcW w:w="1606" w:type="dxa"/>
            <w:tcBorders>
              <w:top w:val="single" w:sz="4" w:space="0" w:color="000000"/>
              <w:left w:val="single" w:sz="4" w:space="0" w:color="000000"/>
              <w:bottom w:val="single" w:sz="4" w:space="0" w:color="000000"/>
              <w:right w:val="single" w:sz="8" w:space="0" w:color="000000"/>
            </w:tcBorders>
            <w:shd w:val="clear" w:color="auto" w:fill="F2F2F2"/>
          </w:tcPr>
          <w:p w14:paraId="66D6E51D"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Dates (de jj/mm/aaaa à jj/mm/aaaa)</w:t>
            </w:r>
          </w:p>
        </w:tc>
      </w:tr>
      <w:tr w:rsidR="00F27ACB" w:rsidRPr="001A0FD7" w14:paraId="2239294A" w14:textId="77777777">
        <w:trPr>
          <w:trHeight w:val="230"/>
        </w:trPr>
        <w:tc>
          <w:tcPr>
            <w:tcW w:w="1606" w:type="dxa"/>
            <w:tcBorders>
              <w:top w:val="single" w:sz="4" w:space="0" w:color="000000"/>
              <w:left w:val="single" w:sz="8" w:space="0" w:color="000000"/>
            </w:tcBorders>
          </w:tcPr>
          <w:p w14:paraId="423A4163"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14:paraId="4FEB4B9B"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14:paraId="10C04E95"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14:paraId="3C93525E"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14:paraId="7ACBA860"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right w:val="single" w:sz="8" w:space="0" w:color="000000"/>
            </w:tcBorders>
          </w:tcPr>
          <w:p w14:paraId="72076EF9"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r>
      <w:tr w:rsidR="00F27ACB" w:rsidRPr="001A0FD7" w14:paraId="273F874C" w14:textId="77777777">
        <w:trPr>
          <w:trHeight w:val="230"/>
        </w:trPr>
        <w:tc>
          <w:tcPr>
            <w:tcW w:w="9636" w:type="dxa"/>
            <w:gridSpan w:val="6"/>
            <w:tcBorders>
              <w:top w:val="single" w:sz="4" w:space="0" w:color="000000"/>
              <w:left w:val="single" w:sz="4" w:space="0" w:color="000000"/>
              <w:bottom w:val="single" w:sz="4" w:space="0" w:color="000000"/>
              <w:right w:val="single" w:sz="8" w:space="0" w:color="000000"/>
            </w:tcBorders>
            <w:shd w:val="clear" w:color="auto" w:fill="F2F2F2"/>
          </w:tcPr>
          <w:p w14:paraId="05F1C5D7"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Objectifs et résultats de l'action</w:t>
            </w:r>
          </w:p>
        </w:tc>
      </w:tr>
      <w:tr w:rsidR="00F27ACB" w:rsidRPr="001A0FD7" w14:paraId="025EC439" w14:textId="77777777">
        <w:trPr>
          <w:trHeight w:val="230"/>
        </w:trPr>
        <w:tc>
          <w:tcPr>
            <w:tcW w:w="9636" w:type="dxa"/>
            <w:gridSpan w:val="6"/>
            <w:tcBorders>
              <w:left w:val="single" w:sz="4" w:space="0" w:color="000000"/>
              <w:bottom w:val="single" w:sz="8" w:space="0" w:color="000000"/>
              <w:right w:val="single" w:sz="8" w:space="0" w:color="000000"/>
            </w:tcBorders>
          </w:tcPr>
          <w:p w14:paraId="4B363F4F" w14:textId="77777777" w:rsidR="00F27ACB" w:rsidRPr="001A0FD7" w:rsidRDefault="00F27ACB">
            <w:pPr>
              <w:keepNext/>
              <w:keepLines/>
              <w:widowControl w:val="0"/>
              <w:rPr>
                <w:rFonts w:asciiTheme="majorHAnsi" w:eastAsia="Arial" w:hAnsiTheme="majorHAnsi" w:cstheme="majorHAnsi"/>
                <w:sz w:val="22"/>
              </w:rPr>
            </w:pPr>
          </w:p>
          <w:p w14:paraId="7B278539" w14:textId="77777777" w:rsidR="00F27ACB" w:rsidRPr="001A0FD7" w:rsidRDefault="00F27ACB">
            <w:pPr>
              <w:rPr>
                <w:rFonts w:asciiTheme="majorHAnsi" w:eastAsia="Arial" w:hAnsiTheme="majorHAnsi" w:cstheme="majorHAnsi"/>
                <w:sz w:val="22"/>
              </w:rPr>
            </w:pPr>
          </w:p>
          <w:p w14:paraId="362EDF82" w14:textId="77777777" w:rsidR="00F27ACB" w:rsidRPr="001A0FD7" w:rsidRDefault="00F27ACB">
            <w:pPr>
              <w:rPr>
                <w:rFonts w:asciiTheme="majorHAnsi" w:eastAsia="Arial" w:hAnsiTheme="majorHAnsi" w:cstheme="majorHAnsi"/>
                <w:sz w:val="22"/>
              </w:rPr>
            </w:pPr>
          </w:p>
          <w:p w14:paraId="3F41452F" w14:textId="77777777" w:rsidR="00F27ACB" w:rsidRPr="001A0FD7" w:rsidRDefault="00F27ACB">
            <w:pPr>
              <w:rPr>
                <w:rFonts w:asciiTheme="majorHAnsi" w:eastAsia="Arial" w:hAnsiTheme="majorHAnsi" w:cstheme="majorHAnsi"/>
                <w:sz w:val="22"/>
              </w:rPr>
            </w:pPr>
          </w:p>
          <w:p w14:paraId="4607F670" w14:textId="77777777" w:rsidR="00F27ACB" w:rsidRPr="001A0FD7" w:rsidRDefault="00F27ACB">
            <w:pPr>
              <w:rPr>
                <w:rFonts w:asciiTheme="majorHAnsi" w:eastAsia="Arial" w:hAnsiTheme="majorHAnsi" w:cstheme="majorHAnsi"/>
                <w:sz w:val="22"/>
              </w:rPr>
            </w:pPr>
          </w:p>
          <w:p w14:paraId="3A8602C6" w14:textId="77777777" w:rsidR="00F27ACB" w:rsidRPr="001A0FD7" w:rsidRDefault="00F27ACB">
            <w:pPr>
              <w:rPr>
                <w:rFonts w:asciiTheme="majorHAnsi" w:eastAsia="Arial" w:hAnsiTheme="majorHAnsi" w:cstheme="majorHAnsi"/>
                <w:sz w:val="22"/>
              </w:rPr>
            </w:pPr>
          </w:p>
          <w:p w14:paraId="422548D6" w14:textId="77777777" w:rsidR="00F27ACB" w:rsidRPr="001A0FD7" w:rsidRDefault="00F27ACB">
            <w:pPr>
              <w:rPr>
                <w:rFonts w:asciiTheme="majorHAnsi" w:eastAsia="Arial" w:hAnsiTheme="majorHAnsi" w:cstheme="majorHAnsi"/>
                <w:sz w:val="22"/>
              </w:rPr>
            </w:pPr>
          </w:p>
          <w:p w14:paraId="2B680A97" w14:textId="77777777" w:rsidR="00F27ACB" w:rsidRPr="001A0FD7" w:rsidRDefault="00F27ACB">
            <w:pPr>
              <w:rPr>
                <w:rFonts w:asciiTheme="majorHAnsi" w:eastAsia="Arial" w:hAnsiTheme="majorHAnsi" w:cstheme="majorHAnsi"/>
                <w:sz w:val="22"/>
              </w:rPr>
            </w:pPr>
          </w:p>
          <w:p w14:paraId="516B1C52" w14:textId="77777777" w:rsidR="00F27ACB" w:rsidRPr="001A0FD7" w:rsidRDefault="00F27ACB">
            <w:pPr>
              <w:rPr>
                <w:rFonts w:asciiTheme="majorHAnsi" w:eastAsia="Arial" w:hAnsiTheme="majorHAnsi" w:cstheme="majorHAnsi"/>
                <w:sz w:val="22"/>
              </w:rPr>
            </w:pPr>
          </w:p>
          <w:p w14:paraId="152A4AFC" w14:textId="77777777" w:rsidR="00F27ACB" w:rsidRPr="001A0FD7" w:rsidRDefault="00F27ACB">
            <w:pPr>
              <w:rPr>
                <w:rFonts w:asciiTheme="majorHAnsi" w:eastAsia="Arial" w:hAnsiTheme="majorHAnsi" w:cstheme="majorHAnsi"/>
                <w:sz w:val="22"/>
              </w:rPr>
            </w:pPr>
          </w:p>
          <w:p w14:paraId="128B6D2E" w14:textId="77777777" w:rsidR="00F27ACB" w:rsidRPr="001A0FD7" w:rsidRDefault="00F27ACB">
            <w:pPr>
              <w:rPr>
                <w:rFonts w:asciiTheme="majorHAnsi" w:eastAsia="Arial" w:hAnsiTheme="majorHAnsi" w:cstheme="majorHAnsi"/>
                <w:sz w:val="22"/>
              </w:rPr>
            </w:pPr>
          </w:p>
          <w:p w14:paraId="09E84A11" w14:textId="77777777" w:rsidR="00F27ACB" w:rsidRPr="001A0FD7" w:rsidRDefault="00F27ACB">
            <w:pPr>
              <w:rPr>
                <w:rFonts w:asciiTheme="majorHAnsi" w:eastAsia="Arial" w:hAnsiTheme="majorHAnsi" w:cstheme="majorHAnsi"/>
                <w:sz w:val="22"/>
              </w:rPr>
            </w:pPr>
          </w:p>
          <w:p w14:paraId="2F6E252D" w14:textId="77777777" w:rsidR="00F27ACB" w:rsidRPr="001A0FD7" w:rsidRDefault="00F27ACB">
            <w:pPr>
              <w:rPr>
                <w:rFonts w:asciiTheme="majorHAnsi" w:eastAsia="Arial" w:hAnsiTheme="majorHAnsi" w:cstheme="majorHAnsi"/>
                <w:sz w:val="22"/>
              </w:rPr>
            </w:pPr>
          </w:p>
          <w:p w14:paraId="2F94EF43" w14:textId="77777777" w:rsidR="00F27ACB" w:rsidRPr="001A0FD7" w:rsidRDefault="00F27ACB">
            <w:pPr>
              <w:rPr>
                <w:rFonts w:asciiTheme="majorHAnsi" w:eastAsia="Arial" w:hAnsiTheme="majorHAnsi" w:cstheme="majorHAnsi"/>
                <w:sz w:val="22"/>
              </w:rPr>
            </w:pPr>
          </w:p>
          <w:p w14:paraId="7FABB4DA" w14:textId="77777777" w:rsidR="00F27ACB" w:rsidRPr="001A0FD7" w:rsidRDefault="00F27ACB">
            <w:pPr>
              <w:rPr>
                <w:rFonts w:asciiTheme="majorHAnsi" w:eastAsia="Arial" w:hAnsiTheme="majorHAnsi" w:cstheme="majorHAnsi"/>
                <w:sz w:val="22"/>
              </w:rPr>
            </w:pPr>
          </w:p>
          <w:p w14:paraId="79461564" w14:textId="77777777" w:rsidR="00F27ACB" w:rsidRPr="001A0FD7" w:rsidRDefault="00F27ACB">
            <w:pPr>
              <w:rPr>
                <w:rFonts w:asciiTheme="majorHAnsi" w:eastAsia="Arial" w:hAnsiTheme="majorHAnsi" w:cstheme="majorHAnsi"/>
                <w:sz w:val="22"/>
              </w:rPr>
            </w:pPr>
          </w:p>
          <w:p w14:paraId="10AF8375" w14:textId="77777777" w:rsidR="00F27ACB" w:rsidRPr="001A0FD7" w:rsidRDefault="00F27ACB">
            <w:pPr>
              <w:rPr>
                <w:rFonts w:asciiTheme="majorHAnsi" w:eastAsia="Arial" w:hAnsiTheme="majorHAnsi" w:cstheme="majorHAnsi"/>
                <w:sz w:val="22"/>
              </w:rPr>
            </w:pPr>
          </w:p>
          <w:p w14:paraId="3852E929" w14:textId="77777777" w:rsidR="00F27ACB" w:rsidRPr="001A0FD7" w:rsidRDefault="00F27ACB">
            <w:pPr>
              <w:rPr>
                <w:rFonts w:asciiTheme="majorHAnsi" w:eastAsia="Arial" w:hAnsiTheme="majorHAnsi" w:cstheme="majorHAnsi"/>
                <w:sz w:val="22"/>
              </w:rPr>
            </w:pPr>
          </w:p>
          <w:p w14:paraId="5FC79293" w14:textId="77777777" w:rsidR="00F27ACB" w:rsidRPr="001A0FD7" w:rsidRDefault="00F27ACB">
            <w:pPr>
              <w:rPr>
                <w:rFonts w:asciiTheme="majorHAnsi" w:eastAsia="Arial" w:hAnsiTheme="majorHAnsi" w:cstheme="majorHAnsi"/>
                <w:sz w:val="22"/>
              </w:rPr>
            </w:pPr>
          </w:p>
          <w:p w14:paraId="064EF297" w14:textId="77777777" w:rsidR="00F27ACB" w:rsidRPr="001A0FD7" w:rsidRDefault="00F27ACB">
            <w:pPr>
              <w:rPr>
                <w:rFonts w:asciiTheme="majorHAnsi" w:eastAsia="Arial" w:hAnsiTheme="majorHAnsi" w:cstheme="majorHAnsi"/>
                <w:sz w:val="22"/>
              </w:rPr>
            </w:pPr>
          </w:p>
          <w:p w14:paraId="1DBD2E86" w14:textId="77777777" w:rsidR="00F27ACB" w:rsidRPr="001A0FD7" w:rsidRDefault="00F27ACB">
            <w:pPr>
              <w:rPr>
                <w:rFonts w:asciiTheme="majorHAnsi" w:eastAsia="Arial" w:hAnsiTheme="majorHAnsi" w:cstheme="majorHAnsi"/>
                <w:sz w:val="22"/>
              </w:rPr>
            </w:pPr>
          </w:p>
          <w:p w14:paraId="7DAE8FD6" w14:textId="77777777" w:rsidR="00F27ACB" w:rsidRPr="001A0FD7" w:rsidRDefault="00F27ACB">
            <w:pPr>
              <w:rPr>
                <w:rFonts w:asciiTheme="majorHAnsi" w:eastAsia="Arial" w:hAnsiTheme="majorHAnsi" w:cstheme="majorHAnsi"/>
                <w:sz w:val="22"/>
              </w:rPr>
            </w:pPr>
          </w:p>
          <w:p w14:paraId="2CD0F7AF" w14:textId="77777777" w:rsidR="00F27ACB" w:rsidRPr="001A0FD7" w:rsidRDefault="00F27ACB">
            <w:pPr>
              <w:rPr>
                <w:rFonts w:asciiTheme="majorHAnsi" w:eastAsia="Arial" w:hAnsiTheme="majorHAnsi" w:cstheme="majorHAnsi"/>
                <w:sz w:val="22"/>
              </w:rPr>
            </w:pPr>
          </w:p>
          <w:p w14:paraId="67BAC0A0" w14:textId="77777777" w:rsidR="00F27ACB" w:rsidRPr="001A0FD7" w:rsidRDefault="00F27ACB">
            <w:pPr>
              <w:rPr>
                <w:rFonts w:asciiTheme="majorHAnsi" w:eastAsia="Arial" w:hAnsiTheme="majorHAnsi" w:cstheme="majorHAnsi"/>
                <w:sz w:val="22"/>
              </w:rPr>
            </w:pPr>
          </w:p>
          <w:p w14:paraId="027CA1FB" w14:textId="77777777" w:rsidR="00F27ACB" w:rsidRPr="001A0FD7" w:rsidRDefault="00F27ACB">
            <w:pPr>
              <w:rPr>
                <w:rFonts w:asciiTheme="majorHAnsi" w:eastAsia="Arial" w:hAnsiTheme="majorHAnsi" w:cstheme="majorHAnsi"/>
                <w:sz w:val="22"/>
              </w:rPr>
            </w:pPr>
          </w:p>
        </w:tc>
      </w:tr>
    </w:tbl>
    <w:p w14:paraId="089A6E5E" w14:textId="77777777" w:rsidR="00F27ACB" w:rsidRPr="001A0FD7" w:rsidRDefault="00F27ACB">
      <w:pPr>
        <w:spacing w:before="120"/>
        <w:ind w:right="-2"/>
        <w:jc w:val="both"/>
        <w:rPr>
          <w:rFonts w:asciiTheme="majorHAnsi" w:eastAsia="Arial" w:hAnsiTheme="majorHAnsi" w:cstheme="majorHAnsi"/>
          <w:sz w:val="20"/>
          <w:szCs w:val="20"/>
          <w:u w:val="single"/>
        </w:rPr>
      </w:pPr>
    </w:p>
    <w:p w14:paraId="2788C457" w14:textId="77777777" w:rsidR="00F27ACB" w:rsidRPr="001A0FD7" w:rsidRDefault="00F27ACB">
      <w:pPr>
        <w:spacing w:before="120"/>
        <w:ind w:right="-2"/>
        <w:jc w:val="both"/>
        <w:rPr>
          <w:rFonts w:asciiTheme="majorHAnsi" w:eastAsia="Arial" w:hAnsiTheme="majorHAnsi" w:cstheme="majorHAnsi"/>
          <w:sz w:val="20"/>
          <w:szCs w:val="20"/>
          <w:u w:val="single"/>
        </w:rPr>
      </w:pPr>
    </w:p>
    <w:p w14:paraId="44E118A9" w14:textId="77777777" w:rsidR="00F27ACB" w:rsidRPr="001A0FD7" w:rsidRDefault="00574B82">
      <w:pPr>
        <w:spacing w:before="120"/>
        <w:ind w:right="-2"/>
        <w:jc w:val="both"/>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Autres actions</w:t>
      </w:r>
    </w:p>
    <w:p w14:paraId="0A7BF7F8" w14:textId="77777777"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 xml:space="preserve">Veuillez fournir une description détaillée des autres actions gérées par votre organisation au cours des trois dernières années. </w:t>
      </w:r>
    </w:p>
    <w:p w14:paraId="50E4A023" w14:textId="77777777"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et maximum 10 actions.</w:t>
      </w:r>
    </w:p>
    <w:p w14:paraId="6DE03DA6" w14:textId="77777777" w:rsidR="00F27ACB" w:rsidRPr="001A0FD7" w:rsidRDefault="00F27ACB">
      <w:pPr>
        <w:spacing w:before="120"/>
        <w:ind w:right="-1418"/>
        <w:rPr>
          <w:rFonts w:asciiTheme="majorHAnsi" w:eastAsia="Arial" w:hAnsiTheme="majorHAnsi" w:cstheme="majorHAnsi"/>
          <w:sz w:val="20"/>
          <w:szCs w:val="20"/>
        </w:rPr>
      </w:pPr>
    </w:p>
    <w:tbl>
      <w:tblPr>
        <w:tblStyle w:val="afa"/>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14:paraId="6747EB14" w14:textId="7777777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14:paraId="4EA9E877" w14:textId="77777777"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lastRenderedPageBreak/>
              <w:t>Nom du demandeur principal :</w:t>
            </w:r>
          </w:p>
        </w:tc>
      </w:tr>
      <w:tr w:rsidR="00F27ACB" w:rsidRPr="001A0FD7" w14:paraId="7FBEFE81" w14:textId="77777777" w:rsidTr="00793D88">
        <w:tc>
          <w:tcPr>
            <w:tcW w:w="3212" w:type="dxa"/>
            <w:gridSpan w:val="2"/>
            <w:tcBorders>
              <w:top w:val="single" w:sz="6" w:space="0" w:color="000000"/>
              <w:left w:val="single" w:sz="2" w:space="0" w:color="000000"/>
              <w:bottom w:val="single" w:sz="6" w:space="0" w:color="000000"/>
            </w:tcBorders>
            <w:shd w:val="clear" w:color="auto" w:fill="F2F2F2"/>
          </w:tcPr>
          <w:p w14:paraId="4D1253E7" w14:textId="77777777"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t>Intitulé du projet :</w:t>
            </w:r>
          </w:p>
        </w:tc>
        <w:tc>
          <w:tcPr>
            <w:tcW w:w="6424" w:type="dxa"/>
            <w:gridSpan w:val="4"/>
            <w:tcBorders>
              <w:top w:val="single" w:sz="6" w:space="0" w:color="000000"/>
              <w:bottom w:val="single" w:sz="6" w:space="0" w:color="000000"/>
              <w:right w:val="single" w:sz="2" w:space="0" w:color="000000"/>
            </w:tcBorders>
          </w:tcPr>
          <w:p w14:paraId="5329A580" w14:textId="77777777" w:rsidR="00F27ACB" w:rsidRPr="00E26E3C" w:rsidRDefault="00574B82">
            <w:pPr>
              <w:spacing w:before="120"/>
              <w:rPr>
                <w:rFonts w:asciiTheme="majorHAnsi" w:eastAsia="Arial" w:hAnsiTheme="majorHAnsi" w:cstheme="majorHAnsi"/>
                <w:b/>
              </w:rPr>
            </w:pPr>
            <w:r w:rsidRPr="00E26E3C">
              <w:rPr>
                <w:rFonts w:asciiTheme="majorHAnsi" w:eastAsia="Arial" w:hAnsiTheme="majorHAnsi" w:cstheme="majorHAnsi"/>
                <w:b/>
              </w:rPr>
              <w:t>Secteur :</w:t>
            </w:r>
          </w:p>
        </w:tc>
      </w:tr>
      <w:tr w:rsidR="00F27ACB" w:rsidRPr="001A0FD7" w14:paraId="6521B162" w14:textId="77777777" w:rsidTr="00793D88">
        <w:tc>
          <w:tcPr>
            <w:tcW w:w="1606" w:type="dxa"/>
            <w:tcBorders>
              <w:top w:val="single" w:sz="6" w:space="0" w:color="000000"/>
              <w:left w:val="single" w:sz="2" w:space="0" w:color="000000"/>
              <w:bottom w:val="single" w:sz="6" w:space="0" w:color="000000"/>
            </w:tcBorders>
            <w:shd w:val="clear" w:color="auto" w:fill="F2F2F2"/>
          </w:tcPr>
          <w:p w14:paraId="5D36A75A"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14:paraId="14BF17B7"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14:paraId="01FD902A"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14:paraId="77905613"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14:paraId="7743074B"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14:paraId="617BCAD8"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Dates (du jj/mm/aaaa au jj/mm/aaaa)</w:t>
            </w:r>
          </w:p>
        </w:tc>
      </w:tr>
      <w:tr w:rsidR="00F27ACB" w:rsidRPr="001A0FD7" w14:paraId="0FF2AD19" w14:textId="77777777" w:rsidTr="00793D88">
        <w:tc>
          <w:tcPr>
            <w:tcW w:w="1606" w:type="dxa"/>
            <w:tcBorders>
              <w:top w:val="single" w:sz="6" w:space="0" w:color="000000"/>
              <w:left w:val="single" w:sz="2" w:space="0" w:color="000000"/>
              <w:bottom w:val="single" w:sz="6" w:space="0" w:color="000000"/>
            </w:tcBorders>
          </w:tcPr>
          <w:p w14:paraId="589EF28A"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14:paraId="64CB6E39"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14:paraId="6B507598"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14:paraId="08BC2FD9"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14:paraId="36845367"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14:paraId="0D805968"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r>
      <w:tr w:rsidR="00F27ACB" w:rsidRPr="001A0FD7" w14:paraId="4F70FCD5" w14:textId="77777777" w:rsidTr="00793D88">
        <w:tc>
          <w:tcPr>
            <w:tcW w:w="1606" w:type="dxa"/>
            <w:tcBorders>
              <w:top w:val="single" w:sz="6" w:space="0" w:color="000000"/>
              <w:left w:val="single" w:sz="2" w:space="0" w:color="000000"/>
              <w:bottom w:val="single" w:sz="6" w:space="0" w:color="000000"/>
            </w:tcBorders>
          </w:tcPr>
          <w:p w14:paraId="6BE7420A" w14:textId="77777777"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21DD6F0C" w14:textId="77777777"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46F9EB1D" w14:textId="77777777"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7CBD8382" w14:textId="77777777"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0D6B197A" w14:textId="77777777"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14:paraId="60BD0B8D" w14:textId="77777777" w:rsidR="00F27ACB" w:rsidRPr="00E26E3C" w:rsidRDefault="00F27ACB">
            <w:pPr>
              <w:keepNext/>
              <w:keepLines/>
              <w:widowControl w:val="0"/>
              <w:spacing w:before="120"/>
              <w:rPr>
                <w:rFonts w:asciiTheme="majorHAnsi" w:eastAsia="Arial" w:hAnsiTheme="majorHAnsi" w:cstheme="majorHAnsi"/>
              </w:rPr>
            </w:pPr>
          </w:p>
        </w:tc>
      </w:tr>
      <w:tr w:rsidR="00F27ACB" w:rsidRPr="001A0FD7" w14:paraId="7BF63569" w14:textId="77777777" w:rsidTr="00793D88">
        <w:tc>
          <w:tcPr>
            <w:tcW w:w="3212" w:type="dxa"/>
            <w:gridSpan w:val="2"/>
            <w:tcBorders>
              <w:top w:val="single" w:sz="6" w:space="0" w:color="000000"/>
              <w:left w:val="single" w:sz="2" w:space="0" w:color="000000"/>
              <w:bottom w:val="single" w:sz="4" w:space="0" w:color="000000"/>
            </w:tcBorders>
            <w:shd w:val="clear" w:color="auto" w:fill="F2F2F2"/>
          </w:tcPr>
          <w:p w14:paraId="3CA064B3" w14:textId="77777777"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14:paraId="70440163" w14:textId="77777777" w:rsidR="00F27ACB" w:rsidRPr="00E26E3C" w:rsidRDefault="00F27ACB">
            <w:pPr>
              <w:spacing w:before="120"/>
              <w:rPr>
                <w:rFonts w:asciiTheme="majorHAnsi" w:eastAsia="Arial" w:hAnsiTheme="majorHAnsi" w:cstheme="majorHAnsi"/>
                <w:b/>
              </w:rPr>
            </w:pPr>
          </w:p>
        </w:tc>
      </w:tr>
      <w:tr w:rsidR="00F27ACB" w:rsidRPr="001A0FD7" w14:paraId="1BA18349" w14:textId="77777777">
        <w:tc>
          <w:tcPr>
            <w:tcW w:w="3212" w:type="dxa"/>
            <w:gridSpan w:val="2"/>
            <w:tcBorders>
              <w:top w:val="single" w:sz="4" w:space="0" w:color="000000"/>
              <w:left w:val="single" w:sz="4" w:space="0" w:color="000000"/>
              <w:bottom w:val="single" w:sz="4" w:space="0" w:color="000000"/>
              <w:right w:val="nil"/>
            </w:tcBorders>
            <w:shd w:val="clear" w:color="auto" w:fill="auto"/>
          </w:tcPr>
          <w:p w14:paraId="2F6C067D" w14:textId="77777777"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14:paraId="5E41C14D" w14:textId="77777777" w:rsidR="00F27ACB" w:rsidRPr="001A0FD7" w:rsidRDefault="00F27ACB">
            <w:pPr>
              <w:spacing w:before="120"/>
              <w:rPr>
                <w:rFonts w:asciiTheme="majorHAnsi" w:eastAsia="Arial" w:hAnsiTheme="majorHAnsi" w:cstheme="majorHAnsi"/>
                <w:b/>
              </w:rPr>
            </w:pPr>
          </w:p>
        </w:tc>
      </w:tr>
    </w:tbl>
    <w:p w14:paraId="1E3658F8" w14:textId="77777777" w:rsidR="00F27ACB" w:rsidRPr="001A0FD7" w:rsidRDefault="00F27ACB">
      <w:pPr>
        <w:spacing w:before="120"/>
        <w:rPr>
          <w:rFonts w:asciiTheme="majorHAnsi" w:eastAsia="Arial" w:hAnsiTheme="majorHAnsi" w:cstheme="majorHAnsi"/>
          <w:sz w:val="20"/>
          <w:szCs w:val="20"/>
        </w:rPr>
      </w:pPr>
    </w:p>
    <w:p w14:paraId="25FFE695" w14:textId="77777777" w:rsidR="00F27ACB" w:rsidRPr="001A0FD7" w:rsidRDefault="00574B82">
      <w:pPr>
        <w:spacing w:before="240" w:after="60"/>
        <w:rPr>
          <w:rFonts w:asciiTheme="majorHAnsi" w:hAnsiTheme="majorHAnsi" w:cstheme="majorHAnsi"/>
          <w:b/>
        </w:rPr>
      </w:pPr>
      <w:r w:rsidRPr="001A0FD7">
        <w:rPr>
          <w:rFonts w:asciiTheme="majorHAnsi" w:hAnsiTheme="majorHAnsi" w:cstheme="majorHAnsi"/>
          <w:b/>
        </w:rPr>
        <w:t>Expérience du (des) partenaire(s) (le cas échéant)</w:t>
      </w:r>
    </w:p>
    <w:p w14:paraId="653D965A" w14:textId="77777777"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Ces informations permettront d’évaluer si vous disposez d’une expérience suffisante dans la gestion d’actions dans le même secteur et d’une envergure comparable à celle de l’action pour laquelle une subvention est demandée.</w:t>
      </w:r>
    </w:p>
    <w:p w14:paraId="06BDEBB1" w14:textId="77777777" w:rsidR="00F27ACB" w:rsidRPr="001A0FD7" w:rsidRDefault="00F27ACB">
      <w:pPr>
        <w:spacing w:before="120"/>
        <w:jc w:val="both"/>
        <w:rPr>
          <w:rFonts w:asciiTheme="majorHAnsi" w:eastAsia="Arial" w:hAnsiTheme="majorHAnsi" w:cstheme="majorHAnsi"/>
          <w:sz w:val="20"/>
          <w:szCs w:val="20"/>
        </w:rPr>
      </w:pPr>
    </w:p>
    <w:p w14:paraId="3F07957B" w14:textId="77777777" w:rsidR="00F27ACB" w:rsidRPr="001A0FD7" w:rsidRDefault="00574B82">
      <w:pPr>
        <w:spacing w:before="120"/>
        <w:jc w:val="both"/>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Pour des actions similaires.</w:t>
      </w:r>
    </w:p>
    <w:p w14:paraId="20FE61A8" w14:textId="77777777"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Veuillez fournir une description détaillée des actions dans le même secteur et d’une envergure comparable à celle de l’action pour laquelle une subvention est demandée</w:t>
      </w:r>
      <w:r w:rsidR="0001083C" w:rsidRPr="001A0FD7">
        <w:rPr>
          <w:rFonts w:asciiTheme="majorHAnsi" w:eastAsia="Arial" w:hAnsiTheme="majorHAnsi" w:cstheme="majorHAnsi"/>
          <w:i/>
          <w:sz w:val="20"/>
          <w:szCs w:val="20"/>
        </w:rPr>
        <w:t>,</w:t>
      </w:r>
      <w:r w:rsidRPr="001A0FD7">
        <w:rPr>
          <w:rFonts w:asciiTheme="majorHAnsi" w:eastAsia="Arial" w:hAnsiTheme="majorHAnsi" w:cstheme="majorHAnsi"/>
          <w:i/>
          <w:sz w:val="20"/>
          <w:szCs w:val="20"/>
        </w:rPr>
        <w:t xml:space="preserve"> gérées par votre organisation au cours des trois dernières années. </w:t>
      </w:r>
    </w:p>
    <w:p w14:paraId="59F538EE" w14:textId="77777777"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w:t>
      </w:r>
    </w:p>
    <w:p w14:paraId="2F95E691" w14:textId="77777777" w:rsidR="00F27ACB" w:rsidRPr="001A0FD7" w:rsidRDefault="00F27ACB">
      <w:pPr>
        <w:spacing w:before="120"/>
        <w:jc w:val="both"/>
        <w:rPr>
          <w:rFonts w:asciiTheme="majorHAnsi" w:eastAsia="Arial" w:hAnsiTheme="majorHAnsi" w:cstheme="majorHAnsi"/>
          <w:sz w:val="20"/>
          <w:szCs w:val="20"/>
        </w:rPr>
      </w:pPr>
    </w:p>
    <w:tbl>
      <w:tblPr>
        <w:tblStyle w:val="afb"/>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14:paraId="3845095A" w14:textId="7777777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14:paraId="24BB15EE"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Nom du codemandeur :</w:t>
            </w:r>
          </w:p>
        </w:tc>
      </w:tr>
      <w:tr w:rsidR="00F27ACB" w:rsidRPr="001A0FD7" w14:paraId="00F1427A" w14:textId="77777777" w:rsidTr="00793D88">
        <w:tc>
          <w:tcPr>
            <w:tcW w:w="3212" w:type="dxa"/>
            <w:gridSpan w:val="2"/>
            <w:tcBorders>
              <w:top w:val="single" w:sz="6" w:space="0" w:color="000000"/>
              <w:left w:val="single" w:sz="2" w:space="0" w:color="000000"/>
              <w:bottom w:val="single" w:sz="6" w:space="0" w:color="000000"/>
            </w:tcBorders>
            <w:shd w:val="clear" w:color="auto" w:fill="F2F2F2"/>
          </w:tcPr>
          <w:p w14:paraId="4B849CE2"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Intitulé du projet :</w:t>
            </w:r>
          </w:p>
        </w:tc>
        <w:tc>
          <w:tcPr>
            <w:tcW w:w="6424" w:type="dxa"/>
            <w:gridSpan w:val="4"/>
            <w:tcBorders>
              <w:top w:val="single" w:sz="6" w:space="0" w:color="000000"/>
              <w:bottom w:val="single" w:sz="6" w:space="0" w:color="000000"/>
              <w:right w:val="single" w:sz="2" w:space="0" w:color="000000"/>
            </w:tcBorders>
          </w:tcPr>
          <w:p w14:paraId="3983661D" w14:textId="77777777" w:rsidR="00F27ACB" w:rsidRPr="001A0FD7" w:rsidRDefault="00574B82">
            <w:pPr>
              <w:spacing w:before="120"/>
              <w:rPr>
                <w:rFonts w:asciiTheme="majorHAnsi" w:eastAsia="Arial" w:hAnsiTheme="majorHAnsi" w:cstheme="majorHAnsi"/>
                <w:b/>
              </w:rPr>
            </w:pPr>
            <w:r w:rsidRPr="001A0FD7">
              <w:rPr>
                <w:rFonts w:asciiTheme="majorHAnsi" w:eastAsia="Arial" w:hAnsiTheme="majorHAnsi" w:cstheme="majorHAnsi"/>
                <w:b/>
              </w:rPr>
              <w:t>Secteur :</w:t>
            </w:r>
          </w:p>
        </w:tc>
      </w:tr>
      <w:tr w:rsidR="00F27ACB" w:rsidRPr="001A0FD7" w14:paraId="1C729675" w14:textId="77777777" w:rsidTr="00793D88">
        <w:tc>
          <w:tcPr>
            <w:tcW w:w="1606" w:type="dxa"/>
            <w:tcBorders>
              <w:top w:val="single" w:sz="6" w:space="0" w:color="000000"/>
              <w:left w:val="single" w:sz="2" w:space="0" w:color="000000"/>
              <w:bottom w:val="single" w:sz="6" w:space="0" w:color="000000"/>
            </w:tcBorders>
            <w:shd w:val="clear" w:color="auto" w:fill="F2F2F2"/>
          </w:tcPr>
          <w:p w14:paraId="428FF0ED"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14:paraId="271A8D31"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14:paraId="40A74E9E"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14:paraId="6D7FD79E"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14:paraId="5C7FA888"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14:paraId="2871450C"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Dates (du jj/mm/aaaa au jj/mm/aaaa)</w:t>
            </w:r>
          </w:p>
        </w:tc>
      </w:tr>
      <w:tr w:rsidR="00F27ACB" w:rsidRPr="001A0FD7" w14:paraId="38A2A211" w14:textId="77777777" w:rsidTr="00793D88">
        <w:tc>
          <w:tcPr>
            <w:tcW w:w="1606" w:type="dxa"/>
            <w:tcBorders>
              <w:top w:val="single" w:sz="6" w:space="0" w:color="000000"/>
              <w:left w:val="single" w:sz="2" w:space="0" w:color="000000"/>
              <w:bottom w:val="single" w:sz="6" w:space="0" w:color="000000"/>
            </w:tcBorders>
          </w:tcPr>
          <w:p w14:paraId="7302C9B6"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4D0148B2"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454EBEFD"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7901C015"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5332CD1B"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14:paraId="5EF358CD"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r>
      <w:tr w:rsidR="00F27ACB" w:rsidRPr="001A0FD7" w14:paraId="125D5698" w14:textId="77777777" w:rsidTr="00793D88">
        <w:tc>
          <w:tcPr>
            <w:tcW w:w="1606" w:type="dxa"/>
            <w:tcBorders>
              <w:top w:val="single" w:sz="6" w:space="0" w:color="000000"/>
              <w:left w:val="single" w:sz="2" w:space="0" w:color="000000"/>
              <w:bottom w:val="single" w:sz="6" w:space="0" w:color="000000"/>
            </w:tcBorders>
          </w:tcPr>
          <w:p w14:paraId="523027BD"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1C715507"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42D7BF71"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69D819FB"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22699A69"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14:paraId="48557B05" w14:textId="77777777" w:rsidR="00F27ACB" w:rsidRPr="001A0FD7" w:rsidRDefault="00F27ACB">
            <w:pPr>
              <w:keepNext/>
              <w:keepLines/>
              <w:widowControl w:val="0"/>
              <w:spacing w:before="120"/>
              <w:rPr>
                <w:rFonts w:asciiTheme="majorHAnsi" w:eastAsia="Arial" w:hAnsiTheme="majorHAnsi" w:cstheme="majorHAnsi"/>
              </w:rPr>
            </w:pPr>
          </w:p>
        </w:tc>
      </w:tr>
      <w:tr w:rsidR="00F27ACB" w:rsidRPr="001A0FD7" w14:paraId="3AAD2C99" w14:textId="77777777" w:rsidTr="00793D88">
        <w:tc>
          <w:tcPr>
            <w:tcW w:w="3212" w:type="dxa"/>
            <w:gridSpan w:val="2"/>
            <w:tcBorders>
              <w:top w:val="single" w:sz="6" w:space="0" w:color="000000"/>
              <w:left w:val="single" w:sz="2" w:space="0" w:color="000000"/>
              <w:bottom w:val="single" w:sz="4" w:space="0" w:color="000000"/>
            </w:tcBorders>
            <w:shd w:val="clear" w:color="auto" w:fill="F2F2F2"/>
          </w:tcPr>
          <w:p w14:paraId="21CFCEA7"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14:paraId="3C379072" w14:textId="77777777" w:rsidR="00F27ACB" w:rsidRPr="001A0FD7" w:rsidRDefault="00F27ACB">
            <w:pPr>
              <w:spacing w:before="120"/>
              <w:rPr>
                <w:rFonts w:asciiTheme="majorHAnsi" w:eastAsia="Arial" w:hAnsiTheme="majorHAnsi" w:cstheme="majorHAnsi"/>
                <w:b/>
              </w:rPr>
            </w:pPr>
          </w:p>
        </w:tc>
      </w:tr>
      <w:tr w:rsidR="00F27ACB" w:rsidRPr="001A0FD7" w14:paraId="4E533D61" w14:textId="77777777">
        <w:tc>
          <w:tcPr>
            <w:tcW w:w="3212" w:type="dxa"/>
            <w:gridSpan w:val="2"/>
            <w:tcBorders>
              <w:top w:val="single" w:sz="4" w:space="0" w:color="000000"/>
              <w:left w:val="single" w:sz="4" w:space="0" w:color="000000"/>
              <w:bottom w:val="single" w:sz="4" w:space="0" w:color="000000"/>
              <w:right w:val="nil"/>
            </w:tcBorders>
            <w:shd w:val="clear" w:color="auto" w:fill="auto"/>
          </w:tcPr>
          <w:p w14:paraId="2094B27D" w14:textId="77777777"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14:paraId="03903523" w14:textId="77777777" w:rsidR="00F27ACB" w:rsidRPr="001A0FD7" w:rsidRDefault="00F27ACB">
            <w:pPr>
              <w:spacing w:before="120"/>
              <w:rPr>
                <w:rFonts w:asciiTheme="majorHAnsi" w:eastAsia="Arial" w:hAnsiTheme="majorHAnsi" w:cstheme="majorHAnsi"/>
                <w:b/>
              </w:rPr>
            </w:pPr>
          </w:p>
        </w:tc>
      </w:tr>
    </w:tbl>
    <w:p w14:paraId="6A669EE2" w14:textId="77777777" w:rsidR="00F27ACB" w:rsidRPr="001A0FD7" w:rsidRDefault="00F27ACB">
      <w:pPr>
        <w:spacing w:before="120"/>
        <w:rPr>
          <w:rFonts w:asciiTheme="majorHAnsi" w:eastAsia="Arial" w:hAnsiTheme="majorHAnsi" w:cstheme="majorHAnsi"/>
          <w:sz w:val="20"/>
          <w:szCs w:val="20"/>
        </w:rPr>
      </w:pPr>
    </w:p>
    <w:p w14:paraId="7DEA2C79" w14:textId="77777777" w:rsidR="00F27ACB" w:rsidRPr="001A0FD7" w:rsidRDefault="00574B82">
      <w:pPr>
        <w:spacing w:before="120"/>
        <w:ind w:right="-2"/>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Autres actions</w:t>
      </w:r>
    </w:p>
    <w:p w14:paraId="1BB91F23" w14:textId="77777777"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Veuillez fournir une description détaillée des autres actions gérées par votre organisation au cours des trois dernières années.</w:t>
      </w:r>
    </w:p>
    <w:p w14:paraId="27EC3AE3" w14:textId="77777777"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et maximum 10 actions.</w:t>
      </w:r>
    </w:p>
    <w:p w14:paraId="2C9BE0A5" w14:textId="77777777" w:rsidR="00F27ACB" w:rsidRPr="001A0FD7" w:rsidRDefault="00F27ACB">
      <w:pPr>
        <w:spacing w:before="120"/>
        <w:ind w:right="-2"/>
        <w:rPr>
          <w:rFonts w:asciiTheme="majorHAnsi" w:eastAsia="Arial" w:hAnsiTheme="majorHAnsi" w:cstheme="majorHAnsi"/>
          <w:sz w:val="20"/>
          <w:szCs w:val="20"/>
        </w:rPr>
      </w:pPr>
    </w:p>
    <w:tbl>
      <w:tblPr>
        <w:tblStyle w:val="afc"/>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14:paraId="45635CF8" w14:textId="7777777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14:paraId="7305ED09"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lastRenderedPageBreak/>
              <w:t>Nom du codemandeur :</w:t>
            </w:r>
          </w:p>
        </w:tc>
      </w:tr>
      <w:tr w:rsidR="00F27ACB" w:rsidRPr="001A0FD7" w14:paraId="35BA15C5" w14:textId="77777777" w:rsidTr="00793D88">
        <w:tc>
          <w:tcPr>
            <w:tcW w:w="3212" w:type="dxa"/>
            <w:gridSpan w:val="2"/>
            <w:tcBorders>
              <w:top w:val="single" w:sz="6" w:space="0" w:color="000000"/>
              <w:left w:val="single" w:sz="2" w:space="0" w:color="000000"/>
              <w:bottom w:val="single" w:sz="6" w:space="0" w:color="000000"/>
            </w:tcBorders>
            <w:shd w:val="clear" w:color="auto" w:fill="F2F2F2"/>
          </w:tcPr>
          <w:p w14:paraId="0FF262C0"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Titre du projet:</w:t>
            </w:r>
          </w:p>
        </w:tc>
        <w:tc>
          <w:tcPr>
            <w:tcW w:w="6424" w:type="dxa"/>
            <w:gridSpan w:val="4"/>
            <w:tcBorders>
              <w:top w:val="single" w:sz="6" w:space="0" w:color="000000"/>
              <w:bottom w:val="single" w:sz="6" w:space="0" w:color="000000"/>
              <w:right w:val="single" w:sz="2" w:space="0" w:color="000000"/>
            </w:tcBorders>
          </w:tcPr>
          <w:p w14:paraId="60C30C41" w14:textId="77777777" w:rsidR="00F27ACB" w:rsidRPr="001A0FD7" w:rsidRDefault="00574B82">
            <w:pPr>
              <w:spacing w:before="120"/>
              <w:rPr>
                <w:rFonts w:asciiTheme="majorHAnsi" w:eastAsia="Arial" w:hAnsiTheme="majorHAnsi" w:cstheme="majorHAnsi"/>
                <w:b/>
              </w:rPr>
            </w:pPr>
            <w:r w:rsidRPr="001A0FD7">
              <w:rPr>
                <w:rFonts w:asciiTheme="majorHAnsi" w:eastAsia="Arial" w:hAnsiTheme="majorHAnsi" w:cstheme="majorHAnsi"/>
                <w:b/>
              </w:rPr>
              <w:t>Secteur :</w:t>
            </w:r>
          </w:p>
        </w:tc>
      </w:tr>
      <w:tr w:rsidR="00F27ACB" w:rsidRPr="001A0FD7" w14:paraId="42F5F11C" w14:textId="77777777" w:rsidTr="00793D88">
        <w:tc>
          <w:tcPr>
            <w:tcW w:w="1606" w:type="dxa"/>
            <w:tcBorders>
              <w:top w:val="single" w:sz="6" w:space="0" w:color="000000"/>
              <w:left w:val="single" w:sz="2" w:space="0" w:color="000000"/>
              <w:bottom w:val="single" w:sz="6" w:space="0" w:color="000000"/>
            </w:tcBorders>
            <w:shd w:val="clear" w:color="auto" w:fill="F2F2F2"/>
          </w:tcPr>
          <w:p w14:paraId="3EE1FF95"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14:paraId="7F16C8DF"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14:paraId="282519BC"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14:paraId="32590B8D"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14:paraId="1D1CFA4A"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14:paraId="7BBAA918"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Dates (du jj/mm/aaaa au jj/mm/aaaa)</w:t>
            </w:r>
          </w:p>
        </w:tc>
      </w:tr>
      <w:tr w:rsidR="00F27ACB" w:rsidRPr="001A0FD7" w14:paraId="5ED5BCBF" w14:textId="77777777" w:rsidTr="00793D88">
        <w:tc>
          <w:tcPr>
            <w:tcW w:w="1606" w:type="dxa"/>
            <w:tcBorders>
              <w:top w:val="single" w:sz="6" w:space="0" w:color="000000"/>
              <w:left w:val="single" w:sz="2" w:space="0" w:color="000000"/>
              <w:bottom w:val="single" w:sz="6" w:space="0" w:color="000000"/>
            </w:tcBorders>
          </w:tcPr>
          <w:p w14:paraId="702F8E85"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6B7B6BDD"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78E5FEAF"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2A687417"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043A5B38"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14:paraId="4DCA240C"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r>
      <w:tr w:rsidR="00F27ACB" w:rsidRPr="001A0FD7" w14:paraId="40C991DE" w14:textId="77777777" w:rsidTr="00793D88">
        <w:tc>
          <w:tcPr>
            <w:tcW w:w="1606" w:type="dxa"/>
            <w:tcBorders>
              <w:top w:val="single" w:sz="6" w:space="0" w:color="000000"/>
              <w:left w:val="single" w:sz="2" w:space="0" w:color="000000"/>
              <w:bottom w:val="single" w:sz="6" w:space="0" w:color="000000"/>
            </w:tcBorders>
          </w:tcPr>
          <w:p w14:paraId="48B6C3CD"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26827634"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75FD5D7D"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13F871E2"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3D35AD1D"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14:paraId="4F3F0C59" w14:textId="77777777" w:rsidR="00F27ACB" w:rsidRPr="001A0FD7" w:rsidRDefault="00F27ACB">
            <w:pPr>
              <w:keepNext/>
              <w:keepLines/>
              <w:widowControl w:val="0"/>
              <w:spacing w:before="120"/>
              <w:rPr>
                <w:rFonts w:asciiTheme="majorHAnsi" w:eastAsia="Arial" w:hAnsiTheme="majorHAnsi" w:cstheme="majorHAnsi"/>
              </w:rPr>
            </w:pPr>
          </w:p>
        </w:tc>
      </w:tr>
      <w:tr w:rsidR="00F27ACB" w:rsidRPr="001A0FD7" w14:paraId="228B27DF" w14:textId="77777777" w:rsidTr="00793D88">
        <w:tc>
          <w:tcPr>
            <w:tcW w:w="3212" w:type="dxa"/>
            <w:gridSpan w:val="2"/>
            <w:tcBorders>
              <w:top w:val="single" w:sz="6" w:space="0" w:color="000000"/>
              <w:left w:val="single" w:sz="2" w:space="0" w:color="000000"/>
              <w:bottom w:val="single" w:sz="4" w:space="0" w:color="000000"/>
            </w:tcBorders>
            <w:shd w:val="clear" w:color="auto" w:fill="F2F2F2"/>
          </w:tcPr>
          <w:p w14:paraId="0FEDBBD5"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14:paraId="2E4B871D" w14:textId="77777777" w:rsidR="00F27ACB" w:rsidRPr="001A0FD7" w:rsidRDefault="00F27ACB">
            <w:pPr>
              <w:spacing w:before="120"/>
              <w:rPr>
                <w:rFonts w:asciiTheme="majorHAnsi" w:eastAsia="Arial" w:hAnsiTheme="majorHAnsi" w:cstheme="majorHAnsi"/>
                <w:b/>
              </w:rPr>
            </w:pPr>
          </w:p>
        </w:tc>
      </w:tr>
      <w:tr w:rsidR="00F27ACB" w:rsidRPr="001A0FD7" w14:paraId="2E6A8448" w14:textId="77777777">
        <w:tc>
          <w:tcPr>
            <w:tcW w:w="3212" w:type="dxa"/>
            <w:gridSpan w:val="2"/>
            <w:tcBorders>
              <w:top w:val="single" w:sz="4" w:space="0" w:color="000000"/>
              <w:left w:val="single" w:sz="4" w:space="0" w:color="000000"/>
              <w:bottom w:val="single" w:sz="4" w:space="0" w:color="000000"/>
              <w:right w:val="nil"/>
            </w:tcBorders>
            <w:shd w:val="clear" w:color="auto" w:fill="auto"/>
          </w:tcPr>
          <w:p w14:paraId="4F8562AA" w14:textId="77777777"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14:paraId="4B26E6A1" w14:textId="77777777" w:rsidR="00F27ACB" w:rsidRPr="001A0FD7" w:rsidRDefault="00F27ACB">
            <w:pPr>
              <w:spacing w:before="120"/>
              <w:rPr>
                <w:rFonts w:asciiTheme="majorHAnsi" w:eastAsia="Arial" w:hAnsiTheme="majorHAnsi" w:cstheme="majorHAnsi"/>
                <w:b/>
              </w:rPr>
            </w:pPr>
          </w:p>
        </w:tc>
      </w:tr>
    </w:tbl>
    <w:p w14:paraId="4761972C" w14:textId="77777777" w:rsidR="00F27ACB" w:rsidRPr="001A0FD7" w:rsidRDefault="00F27ACB">
      <w:pPr>
        <w:spacing w:before="120"/>
        <w:rPr>
          <w:rFonts w:asciiTheme="majorHAnsi" w:eastAsia="Arial" w:hAnsiTheme="majorHAnsi" w:cstheme="majorHAnsi"/>
          <w:sz w:val="20"/>
          <w:szCs w:val="20"/>
        </w:rPr>
      </w:pPr>
    </w:p>
    <w:p w14:paraId="05F144BC" w14:textId="77777777" w:rsidR="00F27ACB" w:rsidRPr="001A0FD7" w:rsidRDefault="00F27ACB">
      <w:pPr>
        <w:rPr>
          <w:rFonts w:asciiTheme="majorHAnsi" w:eastAsia="Arial" w:hAnsiTheme="majorHAnsi" w:cstheme="majorHAnsi"/>
          <w:sz w:val="20"/>
          <w:szCs w:val="20"/>
        </w:rPr>
        <w:sectPr w:rsidR="00F27ACB" w:rsidRPr="001A0FD7" w:rsidSect="008B118D">
          <w:footerReference w:type="even" r:id="rId19"/>
          <w:footerReference w:type="first" r:id="rId20"/>
          <w:pgSz w:w="11906" w:h="16838"/>
          <w:pgMar w:top="1418" w:right="1134" w:bottom="1418" w:left="1134" w:header="720" w:footer="720" w:gutter="0"/>
          <w:cols w:space="720" w:equalWidth="0">
            <w:col w:w="9406"/>
          </w:cols>
          <w:docGrid w:linePitch="326"/>
        </w:sectPr>
      </w:pPr>
    </w:p>
    <w:p w14:paraId="13E69A4B" w14:textId="77777777" w:rsidR="00C26B1B"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bookmarkStart w:id="79" w:name="_heading=h.tyjcwt" w:colFirst="0" w:colLast="0"/>
      <w:bookmarkEnd w:id="79"/>
      <w:r>
        <w:rPr>
          <w:rFonts w:asciiTheme="majorHAnsi" w:hAnsiTheme="majorHAnsi" w:cstheme="majorHAnsi"/>
          <w:b/>
          <w:sz w:val="28"/>
          <w:szCs w:val="28"/>
        </w:rPr>
        <w:lastRenderedPageBreak/>
        <w:t>LE DEMANDEUR</w:t>
      </w:r>
    </w:p>
    <w:p w14:paraId="10B9F95A" w14:textId="77777777" w:rsidR="00C26B1B" w:rsidRDefault="00C26B1B" w:rsidP="00C26B1B"/>
    <w:p w14:paraId="499FBDD2" w14:textId="77777777" w:rsidR="00F27ACB" w:rsidRPr="001A0FD7" w:rsidRDefault="00B844E7">
      <w:pPr>
        <w:pStyle w:val="Titre2"/>
        <w:spacing w:before="0" w:after="0"/>
        <w:rPr>
          <w:rFonts w:asciiTheme="majorHAnsi" w:hAnsiTheme="majorHAnsi" w:cstheme="majorHAnsi"/>
        </w:rPr>
      </w:pPr>
      <w:bookmarkStart w:id="80" w:name="_heading=h.3dy6vkm" w:colFirst="0" w:colLast="0"/>
      <w:bookmarkEnd w:id="80"/>
      <w:r w:rsidRPr="001A0FD7">
        <w:rPr>
          <w:rFonts w:asciiTheme="majorHAnsi" w:hAnsiTheme="majorHAnsi" w:cstheme="majorHAnsi"/>
        </w:rPr>
        <w:t>3</w:t>
      </w:r>
      <w:r w:rsidR="00574B82" w:rsidRPr="001A0FD7">
        <w:rPr>
          <w:rFonts w:asciiTheme="majorHAnsi" w:hAnsiTheme="majorHAnsi" w:cstheme="majorHAnsi"/>
        </w:rPr>
        <w:t>.1. IDENTITÉ</w:t>
      </w:r>
    </w:p>
    <w:p w14:paraId="1042101C" w14:textId="77777777" w:rsidR="00F27ACB" w:rsidRPr="001A0FD7" w:rsidRDefault="00F27ACB">
      <w:pPr>
        <w:rPr>
          <w:rFonts w:asciiTheme="majorHAnsi" w:eastAsia="Arial" w:hAnsiTheme="majorHAnsi" w:cstheme="majorHAnsi"/>
          <w:sz w:val="20"/>
          <w:szCs w:val="20"/>
        </w:rPr>
      </w:pPr>
    </w:p>
    <w:tbl>
      <w:tblPr>
        <w:tblStyle w:val="afd"/>
        <w:tblW w:w="9102" w:type="dxa"/>
        <w:tblInd w:w="0" w:type="dxa"/>
        <w:tblLayout w:type="fixed"/>
        <w:tblLook w:val="0000" w:firstRow="0" w:lastRow="0" w:firstColumn="0" w:lastColumn="0" w:noHBand="0" w:noVBand="0"/>
      </w:tblPr>
      <w:tblGrid>
        <w:gridCol w:w="3420"/>
        <w:gridCol w:w="5682"/>
      </w:tblGrid>
      <w:tr w:rsidR="00F27ACB" w:rsidRPr="001A0FD7" w14:paraId="5753A405" w14:textId="77777777">
        <w:trPr>
          <w:trHeight w:val="230"/>
        </w:trPr>
        <w:tc>
          <w:tcPr>
            <w:tcW w:w="3420" w:type="dxa"/>
            <w:tcBorders>
              <w:top w:val="single" w:sz="4" w:space="0" w:color="000000"/>
              <w:left w:val="single" w:sz="4" w:space="0" w:color="000000"/>
              <w:bottom w:val="single" w:sz="4" w:space="0" w:color="000000"/>
            </w:tcBorders>
            <w:shd w:val="clear" w:color="auto" w:fill="E6E6E6"/>
            <w:vAlign w:val="center"/>
          </w:tcPr>
          <w:p w14:paraId="5170CE73" w14:textId="77777777" w:rsidR="00F27ACB" w:rsidRPr="001A0FD7" w:rsidRDefault="00574B82">
            <w:pPr>
              <w:pBdr>
                <w:top w:val="nil"/>
                <w:left w:val="nil"/>
                <w:bottom w:val="nil"/>
                <w:right w:val="nil"/>
                <w:between w:val="nil"/>
              </w:pBdr>
              <w:tabs>
                <w:tab w:val="right" w:pos="8789"/>
              </w:tabs>
              <w:rPr>
                <w:rFonts w:asciiTheme="majorHAnsi" w:eastAsia="Arial" w:hAnsiTheme="majorHAnsi" w:cstheme="majorHAnsi"/>
                <w:color w:val="000000"/>
              </w:rPr>
            </w:pPr>
            <w:r w:rsidRPr="001A0FD7">
              <w:rPr>
                <w:rFonts w:asciiTheme="majorHAnsi" w:eastAsia="Arial" w:hAnsiTheme="majorHAnsi" w:cstheme="majorHAnsi"/>
                <w:color w:val="000000"/>
              </w:rPr>
              <w:t>Nom de l'organisation :</w:t>
            </w:r>
          </w:p>
        </w:tc>
        <w:tc>
          <w:tcPr>
            <w:tcW w:w="5682" w:type="dxa"/>
            <w:tcBorders>
              <w:top w:val="single" w:sz="4" w:space="0" w:color="000000"/>
              <w:left w:val="single" w:sz="4" w:space="0" w:color="000000"/>
              <w:bottom w:val="single" w:sz="4" w:space="0" w:color="000000"/>
              <w:right w:val="single" w:sz="4" w:space="0" w:color="000000"/>
            </w:tcBorders>
            <w:vAlign w:val="center"/>
          </w:tcPr>
          <w:p w14:paraId="6FACE82B" w14:textId="77777777" w:rsidR="00F27ACB" w:rsidRPr="001A0FD7" w:rsidRDefault="00F27ACB">
            <w:pPr>
              <w:pBdr>
                <w:top w:val="nil"/>
                <w:left w:val="nil"/>
                <w:bottom w:val="nil"/>
                <w:right w:val="nil"/>
                <w:between w:val="nil"/>
              </w:pBdr>
              <w:tabs>
                <w:tab w:val="right" w:pos="8789"/>
              </w:tabs>
              <w:jc w:val="center"/>
              <w:rPr>
                <w:rFonts w:asciiTheme="majorHAnsi" w:eastAsia="Arial" w:hAnsiTheme="majorHAnsi" w:cstheme="majorHAnsi"/>
                <w:color w:val="000000"/>
              </w:rPr>
            </w:pPr>
          </w:p>
        </w:tc>
      </w:tr>
      <w:tr w:rsidR="00F27ACB" w:rsidRPr="001A0FD7" w14:paraId="412689B7" w14:textId="77777777">
        <w:trPr>
          <w:trHeight w:val="353"/>
        </w:trPr>
        <w:tc>
          <w:tcPr>
            <w:tcW w:w="3420" w:type="dxa"/>
            <w:tcBorders>
              <w:top w:val="single" w:sz="4" w:space="0" w:color="000000"/>
              <w:left w:val="single" w:sz="4" w:space="0" w:color="000000"/>
              <w:bottom w:val="single" w:sz="4" w:space="0" w:color="000000"/>
            </w:tcBorders>
            <w:shd w:val="clear" w:color="auto" w:fill="E6E6E6"/>
          </w:tcPr>
          <w:p w14:paraId="3EC82AF5" w14:textId="77777777"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Acronyme :</w:t>
            </w:r>
          </w:p>
        </w:tc>
        <w:tc>
          <w:tcPr>
            <w:tcW w:w="5682" w:type="dxa"/>
            <w:tcBorders>
              <w:top w:val="single" w:sz="4" w:space="0" w:color="000000"/>
              <w:left w:val="single" w:sz="4" w:space="0" w:color="000000"/>
              <w:bottom w:val="single" w:sz="4" w:space="0" w:color="000000"/>
              <w:right w:val="single" w:sz="4" w:space="0" w:color="000000"/>
            </w:tcBorders>
            <w:vAlign w:val="center"/>
          </w:tcPr>
          <w:p w14:paraId="2024DC5C" w14:textId="77777777" w:rsidR="00F27ACB" w:rsidRPr="001A0FD7" w:rsidRDefault="00F27ACB">
            <w:pPr>
              <w:tabs>
                <w:tab w:val="right" w:pos="8789"/>
              </w:tabs>
              <w:rPr>
                <w:rFonts w:asciiTheme="majorHAnsi" w:eastAsia="Arial" w:hAnsiTheme="majorHAnsi" w:cstheme="majorHAnsi"/>
              </w:rPr>
            </w:pPr>
          </w:p>
        </w:tc>
      </w:tr>
      <w:tr w:rsidR="00F27ACB" w:rsidRPr="001A0FD7" w14:paraId="000430FC" w14:textId="77777777">
        <w:trPr>
          <w:trHeight w:val="352"/>
        </w:trPr>
        <w:tc>
          <w:tcPr>
            <w:tcW w:w="3420" w:type="dxa"/>
            <w:tcBorders>
              <w:top w:val="single" w:sz="4" w:space="0" w:color="000000"/>
              <w:left w:val="single" w:sz="4" w:space="0" w:color="000000"/>
              <w:bottom w:val="single" w:sz="4" w:space="0" w:color="000000"/>
            </w:tcBorders>
            <w:shd w:val="clear" w:color="auto" w:fill="E6E6E6"/>
          </w:tcPr>
          <w:p w14:paraId="7E7E1894" w14:textId="77777777"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Numéro d'enregistrement (ou équivalent)</w:t>
            </w:r>
          </w:p>
        </w:tc>
        <w:tc>
          <w:tcPr>
            <w:tcW w:w="5682" w:type="dxa"/>
            <w:tcBorders>
              <w:top w:val="single" w:sz="4" w:space="0" w:color="000000"/>
              <w:left w:val="single" w:sz="4" w:space="0" w:color="000000"/>
              <w:bottom w:val="single" w:sz="4" w:space="0" w:color="000000"/>
              <w:right w:val="single" w:sz="4" w:space="0" w:color="000000"/>
            </w:tcBorders>
            <w:vAlign w:val="center"/>
          </w:tcPr>
          <w:p w14:paraId="4681E392" w14:textId="77777777" w:rsidR="00F27ACB" w:rsidRPr="001A0FD7" w:rsidRDefault="00F27ACB">
            <w:pPr>
              <w:tabs>
                <w:tab w:val="right" w:pos="8789"/>
              </w:tabs>
              <w:rPr>
                <w:rFonts w:asciiTheme="majorHAnsi" w:eastAsia="Arial" w:hAnsiTheme="majorHAnsi" w:cstheme="majorHAnsi"/>
              </w:rPr>
            </w:pPr>
          </w:p>
        </w:tc>
      </w:tr>
      <w:tr w:rsidR="00F27ACB" w:rsidRPr="001A0FD7" w14:paraId="1E19486D" w14:textId="77777777">
        <w:trPr>
          <w:trHeight w:val="343"/>
        </w:trPr>
        <w:tc>
          <w:tcPr>
            <w:tcW w:w="3420" w:type="dxa"/>
            <w:tcBorders>
              <w:top w:val="single" w:sz="4" w:space="0" w:color="000000"/>
              <w:left w:val="single" w:sz="4" w:space="0" w:color="000000"/>
              <w:bottom w:val="single" w:sz="4" w:space="0" w:color="000000"/>
            </w:tcBorders>
            <w:shd w:val="clear" w:color="auto" w:fill="E6E6E6"/>
          </w:tcPr>
          <w:p w14:paraId="3BD7D7F6" w14:textId="77777777"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Date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14:paraId="6284DCD8" w14:textId="77777777" w:rsidR="00F27ACB" w:rsidRPr="001A0FD7" w:rsidRDefault="00F27ACB">
            <w:pPr>
              <w:tabs>
                <w:tab w:val="right" w:pos="8789"/>
              </w:tabs>
              <w:rPr>
                <w:rFonts w:asciiTheme="majorHAnsi" w:eastAsia="Arial" w:hAnsiTheme="majorHAnsi" w:cstheme="majorHAnsi"/>
              </w:rPr>
            </w:pPr>
          </w:p>
        </w:tc>
      </w:tr>
      <w:tr w:rsidR="00F27ACB" w:rsidRPr="001A0FD7" w14:paraId="67D4AAE0" w14:textId="77777777">
        <w:trPr>
          <w:trHeight w:val="449"/>
        </w:trPr>
        <w:tc>
          <w:tcPr>
            <w:tcW w:w="3420" w:type="dxa"/>
            <w:tcBorders>
              <w:top w:val="single" w:sz="4" w:space="0" w:color="000000"/>
              <w:left w:val="single" w:sz="4" w:space="0" w:color="000000"/>
              <w:bottom w:val="single" w:sz="4" w:space="0" w:color="000000"/>
            </w:tcBorders>
            <w:shd w:val="clear" w:color="auto" w:fill="E6E6E6"/>
          </w:tcPr>
          <w:p w14:paraId="4AFC3E09" w14:textId="77777777"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Lieu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14:paraId="49E4C133" w14:textId="77777777" w:rsidR="00F27ACB" w:rsidRPr="001A0FD7" w:rsidRDefault="00F27ACB">
            <w:pPr>
              <w:tabs>
                <w:tab w:val="right" w:pos="8789"/>
              </w:tabs>
              <w:rPr>
                <w:rFonts w:asciiTheme="majorHAnsi" w:eastAsia="Arial" w:hAnsiTheme="majorHAnsi" w:cstheme="majorHAnsi"/>
              </w:rPr>
            </w:pPr>
          </w:p>
        </w:tc>
      </w:tr>
      <w:tr w:rsidR="00F27ACB" w:rsidRPr="001A0FD7" w14:paraId="17E48E69" w14:textId="77777777">
        <w:trPr>
          <w:trHeight w:val="230"/>
        </w:trPr>
        <w:tc>
          <w:tcPr>
            <w:tcW w:w="3420" w:type="dxa"/>
            <w:tcBorders>
              <w:top w:val="single" w:sz="4" w:space="0" w:color="000000"/>
              <w:left w:val="single" w:sz="4" w:space="0" w:color="000000"/>
              <w:bottom w:val="single" w:sz="4" w:space="0" w:color="000000"/>
            </w:tcBorders>
            <w:shd w:val="clear" w:color="auto" w:fill="E6E6E6"/>
          </w:tcPr>
          <w:p w14:paraId="64AC3C0C" w14:textId="77777777" w:rsidR="00F27ACB" w:rsidRPr="001A0FD7" w:rsidRDefault="00574B82">
            <w:pPr>
              <w:pBdr>
                <w:top w:val="nil"/>
                <w:left w:val="nil"/>
                <w:bottom w:val="nil"/>
                <w:right w:val="nil"/>
                <w:between w:val="nil"/>
              </w:pBdr>
              <w:tabs>
                <w:tab w:val="right" w:pos="8789"/>
              </w:tabs>
              <w:rPr>
                <w:rFonts w:asciiTheme="majorHAnsi" w:eastAsia="Arial" w:hAnsiTheme="majorHAnsi" w:cstheme="majorHAnsi"/>
                <w:color w:val="000000"/>
              </w:rPr>
            </w:pPr>
            <w:r w:rsidRPr="001A0FD7">
              <w:rPr>
                <w:rFonts w:asciiTheme="majorHAnsi" w:eastAsia="Arial" w:hAnsiTheme="majorHAnsi" w:cstheme="majorHAnsi"/>
                <w:color w:val="000000"/>
              </w:rPr>
              <w:t>Adresse officielle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14:paraId="3E888F0C" w14:textId="77777777" w:rsidR="00F27ACB" w:rsidRPr="001A0FD7" w:rsidRDefault="00F27ACB">
            <w:pPr>
              <w:tabs>
                <w:tab w:val="right" w:pos="8789"/>
              </w:tabs>
              <w:rPr>
                <w:rFonts w:asciiTheme="majorHAnsi" w:eastAsia="Arial" w:hAnsiTheme="majorHAnsi" w:cstheme="majorHAnsi"/>
              </w:rPr>
            </w:pPr>
          </w:p>
        </w:tc>
      </w:tr>
      <w:tr w:rsidR="00F27ACB" w:rsidRPr="001A0FD7" w14:paraId="336FF466" w14:textId="77777777">
        <w:trPr>
          <w:trHeight w:val="518"/>
        </w:trPr>
        <w:tc>
          <w:tcPr>
            <w:tcW w:w="3420" w:type="dxa"/>
            <w:tcBorders>
              <w:top w:val="single" w:sz="4" w:space="0" w:color="000000"/>
              <w:left w:val="single" w:sz="4" w:space="0" w:color="000000"/>
              <w:bottom w:val="single" w:sz="4" w:space="0" w:color="000000"/>
            </w:tcBorders>
            <w:shd w:val="clear" w:color="auto" w:fill="E6E6E6"/>
          </w:tcPr>
          <w:p w14:paraId="36381DD3" w14:textId="77777777"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Pays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14:paraId="21DCECAA" w14:textId="77777777" w:rsidR="00F27ACB" w:rsidRPr="001A0FD7" w:rsidRDefault="00F27ACB">
            <w:pPr>
              <w:tabs>
                <w:tab w:val="right" w:pos="8789"/>
              </w:tabs>
              <w:rPr>
                <w:rFonts w:asciiTheme="majorHAnsi" w:eastAsia="Arial" w:hAnsiTheme="majorHAnsi" w:cstheme="majorHAnsi"/>
              </w:rPr>
            </w:pPr>
          </w:p>
        </w:tc>
      </w:tr>
      <w:tr w:rsidR="00F27ACB" w:rsidRPr="001A0FD7" w14:paraId="3D7257FC" w14:textId="77777777">
        <w:trPr>
          <w:trHeight w:val="230"/>
        </w:trPr>
        <w:tc>
          <w:tcPr>
            <w:tcW w:w="3420" w:type="dxa"/>
            <w:tcBorders>
              <w:top w:val="single" w:sz="4" w:space="0" w:color="000000"/>
              <w:left w:val="single" w:sz="4" w:space="0" w:color="000000"/>
              <w:bottom w:val="single" w:sz="4" w:space="0" w:color="000000"/>
            </w:tcBorders>
            <w:shd w:val="clear" w:color="auto" w:fill="E6E6E6"/>
          </w:tcPr>
          <w:p w14:paraId="68FFC132" w14:textId="77777777"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Adresse électronique de l'organisation</w:t>
            </w:r>
          </w:p>
        </w:tc>
        <w:tc>
          <w:tcPr>
            <w:tcW w:w="5682" w:type="dxa"/>
            <w:tcBorders>
              <w:top w:val="single" w:sz="4" w:space="0" w:color="000000"/>
              <w:left w:val="single" w:sz="4" w:space="0" w:color="000000"/>
              <w:bottom w:val="single" w:sz="4" w:space="0" w:color="000000"/>
              <w:right w:val="single" w:sz="4" w:space="0" w:color="000000"/>
            </w:tcBorders>
            <w:vAlign w:val="center"/>
          </w:tcPr>
          <w:p w14:paraId="36A39AB1" w14:textId="77777777" w:rsidR="00F27ACB" w:rsidRPr="001A0FD7" w:rsidRDefault="00F27ACB">
            <w:pPr>
              <w:tabs>
                <w:tab w:val="right" w:pos="8789"/>
              </w:tabs>
              <w:rPr>
                <w:rFonts w:asciiTheme="majorHAnsi" w:eastAsia="Arial" w:hAnsiTheme="majorHAnsi" w:cstheme="majorHAnsi"/>
              </w:rPr>
            </w:pPr>
          </w:p>
        </w:tc>
      </w:tr>
      <w:tr w:rsidR="00F27ACB" w:rsidRPr="001A0FD7" w14:paraId="3E81661F" w14:textId="77777777">
        <w:trPr>
          <w:trHeight w:val="230"/>
        </w:trPr>
        <w:tc>
          <w:tcPr>
            <w:tcW w:w="3420" w:type="dxa"/>
            <w:tcBorders>
              <w:top w:val="single" w:sz="4" w:space="0" w:color="000000"/>
              <w:left w:val="single" w:sz="4" w:space="0" w:color="000000"/>
              <w:bottom w:val="single" w:sz="4" w:space="0" w:color="000000"/>
            </w:tcBorders>
            <w:shd w:val="clear" w:color="auto" w:fill="E6E6E6"/>
          </w:tcPr>
          <w:p w14:paraId="66A636A9" w14:textId="77777777"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N° de téléphone : préfixe pays + préfixe ville + numéro</w:t>
            </w:r>
          </w:p>
        </w:tc>
        <w:tc>
          <w:tcPr>
            <w:tcW w:w="5682" w:type="dxa"/>
            <w:tcBorders>
              <w:top w:val="single" w:sz="4" w:space="0" w:color="000000"/>
              <w:left w:val="single" w:sz="4" w:space="0" w:color="000000"/>
              <w:bottom w:val="single" w:sz="4" w:space="0" w:color="000000"/>
              <w:right w:val="single" w:sz="4" w:space="0" w:color="000000"/>
            </w:tcBorders>
            <w:vAlign w:val="center"/>
          </w:tcPr>
          <w:p w14:paraId="118BE29D" w14:textId="77777777" w:rsidR="00F27ACB" w:rsidRPr="001A0FD7" w:rsidRDefault="00F27ACB">
            <w:pPr>
              <w:tabs>
                <w:tab w:val="right" w:pos="8789"/>
              </w:tabs>
              <w:rPr>
                <w:rFonts w:asciiTheme="majorHAnsi" w:eastAsia="Arial" w:hAnsiTheme="majorHAnsi" w:cstheme="majorHAnsi"/>
              </w:rPr>
            </w:pPr>
          </w:p>
        </w:tc>
      </w:tr>
    </w:tbl>
    <w:p w14:paraId="053778E0" w14:textId="77777777" w:rsidR="001D50B9" w:rsidRPr="001D50B9" w:rsidRDefault="001D50B9" w:rsidP="001D50B9">
      <w:bookmarkStart w:id="81" w:name="_heading=h.1t3h5sf" w:colFirst="0" w:colLast="0"/>
      <w:bookmarkEnd w:id="81"/>
    </w:p>
    <w:p w14:paraId="3C24D309" w14:textId="77777777" w:rsidR="00F27ACB" w:rsidRPr="001A0FD7" w:rsidRDefault="00B844E7">
      <w:pPr>
        <w:pStyle w:val="Titre2"/>
        <w:spacing w:before="0" w:after="0"/>
        <w:rPr>
          <w:rFonts w:asciiTheme="majorHAnsi" w:hAnsiTheme="majorHAnsi" w:cstheme="majorHAnsi"/>
        </w:rPr>
      </w:pPr>
      <w:r w:rsidRPr="001A0FD7">
        <w:rPr>
          <w:rFonts w:asciiTheme="majorHAnsi" w:hAnsiTheme="majorHAnsi" w:cstheme="majorHAnsi"/>
        </w:rPr>
        <w:t>3</w:t>
      </w:r>
      <w:r w:rsidR="00574B82" w:rsidRPr="001A0FD7">
        <w:rPr>
          <w:rFonts w:asciiTheme="majorHAnsi" w:hAnsiTheme="majorHAnsi" w:cstheme="majorHAnsi"/>
        </w:rPr>
        <w:t>.2. Ressources</w:t>
      </w:r>
    </w:p>
    <w:p w14:paraId="6BC0D9CE" w14:textId="77777777" w:rsidR="00F27ACB" w:rsidRDefault="00F27ACB" w:rsidP="00BE65FF">
      <w:pPr>
        <w:pStyle w:val="Titre4"/>
        <w:rPr>
          <w:rFonts w:asciiTheme="majorHAnsi" w:hAnsiTheme="majorHAnsi" w:cstheme="majorHAnsi"/>
        </w:rPr>
      </w:pPr>
    </w:p>
    <w:p w14:paraId="6070B65C" w14:textId="77777777" w:rsidR="00F27ACB" w:rsidRPr="001A0FD7" w:rsidRDefault="00574B82" w:rsidP="00BE65FF">
      <w:pPr>
        <w:pStyle w:val="Titre4"/>
        <w:rPr>
          <w:rFonts w:asciiTheme="majorHAnsi" w:hAnsiTheme="majorHAnsi" w:cstheme="majorHAnsi"/>
        </w:rPr>
      </w:pPr>
      <w:r w:rsidRPr="001A0FD7">
        <w:rPr>
          <w:rFonts w:asciiTheme="majorHAnsi" w:hAnsiTheme="majorHAnsi" w:cstheme="majorHAnsi"/>
        </w:rPr>
        <w:t>Données financières. Veuillez fournir les informations suivantes, le cas échéant, en vous basant sur les comptes de gestion et le bilan de votre organisation, montants en milliers de EUR (ou autre).</w:t>
      </w:r>
    </w:p>
    <w:p w14:paraId="5F10D172" w14:textId="77777777" w:rsidR="00F27ACB" w:rsidRPr="001A0FD7" w:rsidRDefault="00F27ACB">
      <w:pPr>
        <w:rPr>
          <w:rFonts w:asciiTheme="majorHAnsi" w:eastAsia="Arial" w:hAnsiTheme="majorHAnsi" w:cstheme="majorHAnsi"/>
          <w:sz w:val="20"/>
          <w:szCs w:val="20"/>
        </w:rPr>
      </w:pPr>
    </w:p>
    <w:tbl>
      <w:tblPr>
        <w:tblStyle w:val="afe"/>
        <w:tblW w:w="9440" w:type="dxa"/>
        <w:tblInd w:w="0" w:type="dxa"/>
        <w:tblLayout w:type="fixed"/>
        <w:tblLook w:val="0000" w:firstRow="0" w:lastRow="0" w:firstColumn="0" w:lastColumn="0" w:noHBand="0" w:noVBand="0"/>
      </w:tblPr>
      <w:tblGrid>
        <w:gridCol w:w="993"/>
        <w:gridCol w:w="1275"/>
        <w:gridCol w:w="1560"/>
        <w:gridCol w:w="1134"/>
        <w:gridCol w:w="1417"/>
        <w:gridCol w:w="1559"/>
        <w:gridCol w:w="1502"/>
      </w:tblGrid>
      <w:tr w:rsidR="00F27ACB" w:rsidRPr="001A0FD7" w14:paraId="399E0C18" w14:textId="77777777">
        <w:trPr>
          <w:trHeight w:val="230"/>
        </w:trPr>
        <w:tc>
          <w:tcPr>
            <w:tcW w:w="993" w:type="dxa"/>
            <w:tcBorders>
              <w:top w:val="single" w:sz="4" w:space="0" w:color="000000"/>
              <w:left w:val="single" w:sz="4" w:space="0" w:color="000000"/>
              <w:bottom w:val="single" w:sz="4" w:space="0" w:color="000000"/>
            </w:tcBorders>
            <w:shd w:val="clear" w:color="auto" w:fill="E6E6E6"/>
          </w:tcPr>
          <w:p w14:paraId="233FDD14"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Année</w:t>
            </w:r>
          </w:p>
        </w:tc>
        <w:tc>
          <w:tcPr>
            <w:tcW w:w="1275" w:type="dxa"/>
            <w:tcBorders>
              <w:top w:val="single" w:sz="4" w:space="0" w:color="000000"/>
              <w:left w:val="single" w:sz="4" w:space="0" w:color="000000"/>
              <w:bottom w:val="single" w:sz="4" w:space="0" w:color="000000"/>
            </w:tcBorders>
            <w:shd w:val="clear" w:color="auto" w:fill="E6E6E6"/>
          </w:tcPr>
          <w:p w14:paraId="641119DC"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Chiffre d’affaires ou équivalent</w:t>
            </w:r>
          </w:p>
        </w:tc>
        <w:tc>
          <w:tcPr>
            <w:tcW w:w="1560" w:type="dxa"/>
            <w:tcBorders>
              <w:top w:val="single" w:sz="4" w:space="0" w:color="000000"/>
              <w:left w:val="single" w:sz="4" w:space="0" w:color="000000"/>
              <w:bottom w:val="single" w:sz="4" w:space="0" w:color="000000"/>
            </w:tcBorders>
            <w:shd w:val="clear" w:color="auto" w:fill="E6E6E6"/>
          </w:tcPr>
          <w:p w14:paraId="7F1A05B4"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Gain net ou équivalent</w:t>
            </w:r>
          </w:p>
        </w:tc>
        <w:tc>
          <w:tcPr>
            <w:tcW w:w="1134" w:type="dxa"/>
            <w:tcBorders>
              <w:top w:val="single" w:sz="4" w:space="0" w:color="000000"/>
              <w:left w:val="single" w:sz="4" w:space="0" w:color="000000"/>
              <w:bottom w:val="single" w:sz="4" w:space="0" w:color="000000"/>
            </w:tcBorders>
            <w:shd w:val="clear" w:color="auto" w:fill="E6E6E6"/>
          </w:tcPr>
          <w:p w14:paraId="2459C31A"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Bilan ou budget total</w:t>
            </w:r>
          </w:p>
        </w:tc>
        <w:tc>
          <w:tcPr>
            <w:tcW w:w="1417" w:type="dxa"/>
            <w:tcBorders>
              <w:top w:val="single" w:sz="4" w:space="0" w:color="000000"/>
              <w:left w:val="single" w:sz="4" w:space="0" w:color="000000"/>
              <w:bottom w:val="single" w:sz="4" w:space="0" w:color="000000"/>
            </w:tcBorders>
            <w:shd w:val="clear" w:color="auto" w:fill="E6E6E6"/>
          </w:tcPr>
          <w:p w14:paraId="229E87E6"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Fonds propres ou équivalent</w:t>
            </w:r>
          </w:p>
        </w:tc>
        <w:tc>
          <w:tcPr>
            <w:tcW w:w="1559" w:type="dxa"/>
            <w:tcBorders>
              <w:top w:val="single" w:sz="4" w:space="0" w:color="000000"/>
              <w:left w:val="single" w:sz="4" w:space="0" w:color="000000"/>
              <w:bottom w:val="single" w:sz="4" w:space="0" w:color="000000"/>
            </w:tcBorders>
            <w:shd w:val="clear" w:color="auto" w:fill="E6E6E6"/>
          </w:tcPr>
          <w:p w14:paraId="36D05906"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Endettement à moyen et long terme</w:t>
            </w:r>
          </w:p>
        </w:tc>
        <w:tc>
          <w:tcPr>
            <w:tcW w:w="1502" w:type="dxa"/>
            <w:tcBorders>
              <w:top w:val="single" w:sz="4" w:space="0" w:color="000000"/>
              <w:left w:val="single" w:sz="4" w:space="0" w:color="000000"/>
              <w:bottom w:val="single" w:sz="4" w:space="0" w:color="000000"/>
              <w:right w:val="single" w:sz="4" w:space="0" w:color="000000"/>
            </w:tcBorders>
            <w:shd w:val="clear" w:color="auto" w:fill="E6E6E6"/>
          </w:tcPr>
          <w:p w14:paraId="71F4062E"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Endettement à court terme (&lt; 1 an)</w:t>
            </w:r>
          </w:p>
        </w:tc>
      </w:tr>
      <w:tr w:rsidR="00F27ACB" w:rsidRPr="001A0FD7" w14:paraId="5B8AEFCC" w14:textId="77777777">
        <w:trPr>
          <w:trHeight w:val="230"/>
        </w:trPr>
        <w:tc>
          <w:tcPr>
            <w:tcW w:w="993" w:type="dxa"/>
            <w:tcBorders>
              <w:top w:val="single" w:sz="4" w:space="0" w:color="000000"/>
              <w:left w:val="single" w:sz="4" w:space="0" w:color="000000"/>
              <w:bottom w:val="single" w:sz="4" w:space="0" w:color="000000"/>
            </w:tcBorders>
          </w:tcPr>
          <w:p w14:paraId="7F42D872"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w:t>
            </w:r>
            <w:r w:rsidRPr="001A0FD7">
              <w:rPr>
                <w:rFonts w:asciiTheme="majorHAnsi" w:eastAsia="Arial" w:hAnsiTheme="majorHAnsi" w:cstheme="majorHAnsi"/>
                <w:vertAlign w:val="superscript"/>
              </w:rPr>
              <w:footnoteReference w:id="12"/>
            </w:r>
          </w:p>
        </w:tc>
        <w:tc>
          <w:tcPr>
            <w:tcW w:w="1275" w:type="dxa"/>
            <w:tcBorders>
              <w:top w:val="single" w:sz="4" w:space="0" w:color="000000"/>
              <w:left w:val="single" w:sz="4" w:space="0" w:color="000000"/>
              <w:bottom w:val="single" w:sz="4" w:space="0" w:color="000000"/>
            </w:tcBorders>
          </w:tcPr>
          <w:p w14:paraId="4276848D" w14:textId="77777777"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14:paraId="57C7E7DE" w14:textId="77777777"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14:paraId="2B1716E7" w14:textId="77777777"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14:paraId="2FD65AEF" w14:textId="77777777"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14:paraId="4D6B5372" w14:textId="77777777"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14:paraId="296D2757" w14:textId="77777777" w:rsidR="00F27ACB" w:rsidRPr="001A0FD7" w:rsidRDefault="00F27ACB">
            <w:pPr>
              <w:jc w:val="both"/>
              <w:rPr>
                <w:rFonts w:asciiTheme="majorHAnsi" w:eastAsia="Arial" w:hAnsiTheme="majorHAnsi" w:cstheme="majorHAnsi"/>
              </w:rPr>
            </w:pPr>
          </w:p>
        </w:tc>
      </w:tr>
      <w:tr w:rsidR="00F27ACB" w:rsidRPr="001A0FD7" w14:paraId="2A2C50B3" w14:textId="77777777">
        <w:trPr>
          <w:trHeight w:val="230"/>
        </w:trPr>
        <w:tc>
          <w:tcPr>
            <w:tcW w:w="993" w:type="dxa"/>
            <w:tcBorders>
              <w:top w:val="single" w:sz="4" w:space="0" w:color="000000"/>
              <w:left w:val="single" w:sz="4" w:space="0" w:color="000000"/>
              <w:bottom w:val="single" w:sz="4" w:space="0" w:color="000000"/>
            </w:tcBorders>
          </w:tcPr>
          <w:p w14:paraId="7C1E51FA"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N-1</w:t>
            </w:r>
          </w:p>
        </w:tc>
        <w:tc>
          <w:tcPr>
            <w:tcW w:w="1275" w:type="dxa"/>
            <w:tcBorders>
              <w:top w:val="single" w:sz="4" w:space="0" w:color="000000"/>
              <w:left w:val="single" w:sz="4" w:space="0" w:color="000000"/>
              <w:bottom w:val="single" w:sz="4" w:space="0" w:color="000000"/>
            </w:tcBorders>
          </w:tcPr>
          <w:p w14:paraId="323BE11A" w14:textId="77777777"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14:paraId="3E3770E5" w14:textId="77777777"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14:paraId="6FF2E1D9" w14:textId="77777777"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14:paraId="53CF27CF" w14:textId="77777777"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14:paraId="4D371248" w14:textId="77777777"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14:paraId="54C52514" w14:textId="77777777" w:rsidR="00F27ACB" w:rsidRPr="001A0FD7" w:rsidRDefault="00F27ACB">
            <w:pPr>
              <w:jc w:val="both"/>
              <w:rPr>
                <w:rFonts w:asciiTheme="majorHAnsi" w:eastAsia="Arial" w:hAnsiTheme="majorHAnsi" w:cstheme="majorHAnsi"/>
              </w:rPr>
            </w:pPr>
          </w:p>
        </w:tc>
      </w:tr>
      <w:tr w:rsidR="00F27ACB" w:rsidRPr="001A0FD7" w14:paraId="32981939" w14:textId="77777777">
        <w:trPr>
          <w:trHeight w:val="230"/>
        </w:trPr>
        <w:tc>
          <w:tcPr>
            <w:tcW w:w="993" w:type="dxa"/>
            <w:tcBorders>
              <w:top w:val="single" w:sz="4" w:space="0" w:color="000000"/>
              <w:left w:val="single" w:sz="4" w:space="0" w:color="000000"/>
              <w:bottom w:val="single" w:sz="4" w:space="0" w:color="000000"/>
            </w:tcBorders>
          </w:tcPr>
          <w:p w14:paraId="0120B41B"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N-2</w:t>
            </w:r>
          </w:p>
        </w:tc>
        <w:tc>
          <w:tcPr>
            <w:tcW w:w="1275" w:type="dxa"/>
            <w:tcBorders>
              <w:top w:val="single" w:sz="4" w:space="0" w:color="000000"/>
              <w:left w:val="single" w:sz="4" w:space="0" w:color="000000"/>
              <w:bottom w:val="single" w:sz="4" w:space="0" w:color="000000"/>
            </w:tcBorders>
          </w:tcPr>
          <w:p w14:paraId="5EAA1173" w14:textId="77777777"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14:paraId="3D6C57F9" w14:textId="77777777"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14:paraId="0077BFAE" w14:textId="77777777"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14:paraId="0D012FFC" w14:textId="77777777"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14:paraId="019A8BC0" w14:textId="77777777"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14:paraId="20F00261" w14:textId="77777777" w:rsidR="00F27ACB" w:rsidRPr="001A0FD7" w:rsidRDefault="00F27ACB">
            <w:pPr>
              <w:jc w:val="both"/>
              <w:rPr>
                <w:rFonts w:asciiTheme="majorHAnsi" w:eastAsia="Arial" w:hAnsiTheme="majorHAnsi" w:cstheme="majorHAnsi"/>
              </w:rPr>
            </w:pPr>
          </w:p>
        </w:tc>
      </w:tr>
    </w:tbl>
    <w:p w14:paraId="100C5C1A" w14:textId="77777777" w:rsidR="00F27ACB" w:rsidRPr="001A0FD7" w:rsidRDefault="00F27ACB">
      <w:pPr>
        <w:jc w:val="both"/>
        <w:rPr>
          <w:rFonts w:asciiTheme="majorHAnsi" w:eastAsia="Arial" w:hAnsiTheme="majorHAnsi" w:cstheme="majorHAnsi"/>
          <w:sz w:val="20"/>
          <w:szCs w:val="20"/>
        </w:rPr>
      </w:pPr>
    </w:p>
    <w:p w14:paraId="4536145B" w14:textId="77777777"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b/>
          <w:color w:val="000000"/>
          <w:sz w:val="20"/>
          <w:szCs w:val="20"/>
        </w:rPr>
        <w:t>Description de l’équipe actuellement en charge de la gestion administrative et financière de l’organisation </w:t>
      </w:r>
      <w:r w:rsidRPr="001A0FD7">
        <w:rPr>
          <w:rFonts w:asciiTheme="majorHAnsi" w:eastAsia="Arial" w:hAnsiTheme="majorHAnsi" w:cstheme="majorHAnsi"/>
          <w:color w:val="000000"/>
          <w:sz w:val="20"/>
          <w:szCs w:val="20"/>
        </w:rPr>
        <w:t xml:space="preserve">: </w:t>
      </w:r>
    </w:p>
    <w:p w14:paraId="46B7C8C4" w14:textId="77777777"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Inclure le nombre de personnes (F/H), intitulés de poste, nombre d’années d’expérience. Préciser dans cette liste quels sont les employés déjà en poste qui travailleront sur le projet.</w:t>
      </w:r>
    </w:p>
    <w:p w14:paraId="139DDBA6" w14:textId="77777777"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b/>
          <w:color w:val="000000"/>
          <w:sz w:val="20"/>
          <w:szCs w:val="20"/>
        </w:rPr>
        <w:t>Historique et principaux secteurs d’intervention de l’organisme</w:t>
      </w:r>
      <w:r w:rsidRPr="001A0FD7">
        <w:rPr>
          <w:rFonts w:asciiTheme="majorHAnsi" w:eastAsia="Arial" w:hAnsiTheme="majorHAnsi" w:cstheme="majorHAnsi"/>
          <w:color w:val="000000"/>
          <w:sz w:val="20"/>
          <w:szCs w:val="20"/>
        </w:rPr>
        <w:t xml:space="preserve"> : </w:t>
      </w:r>
    </w:p>
    <w:p w14:paraId="2A003DFB" w14:textId="77777777"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Décrire succinctement les activités passées et actuelles de l’organisation. Veuillez mettre l’accent sur les activités similaires à celles de ce projet, ou qui démontrent une expérience/ expertise particulière de votre organisation sur les domaines ciblés par le projet.</w:t>
      </w:r>
    </w:p>
    <w:p w14:paraId="66569561" w14:textId="77777777"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Indiquer si l’organisme a une stratégie genre promouvant l’égalité femmes-hommes, si oui, indiquer la date de cette stratégie. Préciser si l’organisme a une personne ressource sur la thématique du genre (nom et formation), et si l’équipe a été formée sur le genre (date, durée et type de formation).</w:t>
      </w:r>
    </w:p>
    <w:p w14:paraId="22ADAA38" w14:textId="77777777" w:rsidR="00F27ACB" w:rsidRPr="001A0FD7" w:rsidRDefault="00F27ACB">
      <w:pPr>
        <w:jc w:val="both"/>
        <w:rPr>
          <w:rFonts w:asciiTheme="majorHAnsi" w:eastAsia="Arial" w:hAnsiTheme="majorHAnsi" w:cstheme="majorHAnsi"/>
          <w:i/>
          <w:sz w:val="20"/>
          <w:szCs w:val="20"/>
        </w:rPr>
      </w:pPr>
    </w:p>
    <w:p w14:paraId="7B67E31B" w14:textId="77777777" w:rsidR="00F27ACB" w:rsidRPr="001A0FD7" w:rsidRDefault="00574B82">
      <w:pPr>
        <w:pStyle w:val="Sous-titre"/>
        <w:jc w:val="left"/>
        <w:rPr>
          <w:rFonts w:asciiTheme="majorHAnsi" w:hAnsiTheme="majorHAnsi" w:cstheme="majorHAnsi"/>
          <w:sz w:val="22"/>
          <w:szCs w:val="20"/>
        </w:rPr>
      </w:pPr>
      <w:r w:rsidRPr="001A0FD7">
        <w:rPr>
          <w:rFonts w:asciiTheme="majorHAnsi" w:hAnsiTheme="majorHAnsi" w:cstheme="majorHAnsi"/>
          <w:sz w:val="22"/>
          <w:szCs w:val="20"/>
        </w:rPr>
        <w:lastRenderedPageBreak/>
        <w:t>PARTENAIRES DU DEMANDEUR PARTICIPANT A L'ACTION</w:t>
      </w:r>
    </w:p>
    <w:p w14:paraId="5B808EEC" w14:textId="77777777" w:rsidR="00F27ACB" w:rsidRDefault="00F27ACB">
      <w:pPr>
        <w:rPr>
          <w:rFonts w:asciiTheme="majorHAnsi" w:eastAsia="Arial" w:hAnsiTheme="majorHAnsi" w:cstheme="majorHAnsi"/>
          <w:sz w:val="22"/>
          <w:szCs w:val="20"/>
        </w:rPr>
      </w:pPr>
    </w:p>
    <w:p w14:paraId="6DF7E759" w14:textId="77777777" w:rsidR="00C26B1B" w:rsidRPr="001A0FD7" w:rsidRDefault="00C26B1B">
      <w:pPr>
        <w:rPr>
          <w:rFonts w:asciiTheme="majorHAnsi" w:eastAsia="Arial" w:hAnsiTheme="majorHAnsi" w:cstheme="majorHAnsi"/>
          <w:sz w:val="22"/>
          <w:szCs w:val="20"/>
        </w:rPr>
      </w:pPr>
    </w:p>
    <w:p w14:paraId="5A732596" w14:textId="77777777" w:rsidR="00F27ACB" w:rsidRPr="001A0FD7" w:rsidRDefault="00574B82">
      <w:pPr>
        <w:pStyle w:val="Titre3"/>
        <w:keepNext w:val="0"/>
        <w:spacing w:before="0" w:after="0"/>
        <w:rPr>
          <w:rFonts w:asciiTheme="majorHAnsi" w:eastAsia="Arial" w:hAnsiTheme="majorHAnsi" w:cstheme="majorHAnsi"/>
          <w:sz w:val="22"/>
          <w:szCs w:val="20"/>
        </w:rPr>
      </w:pPr>
      <w:bookmarkStart w:id="82" w:name="_heading=h.4d34og8" w:colFirst="0" w:colLast="0"/>
      <w:bookmarkEnd w:id="82"/>
      <w:r w:rsidRPr="001A0FD7">
        <w:rPr>
          <w:rFonts w:asciiTheme="majorHAnsi" w:eastAsia="Arial" w:hAnsiTheme="majorHAnsi" w:cstheme="majorHAnsi"/>
          <w:sz w:val="22"/>
          <w:szCs w:val="20"/>
        </w:rPr>
        <w:t>DESCRIPTION DU/DES PARTENAIRE(S)</w:t>
      </w:r>
    </w:p>
    <w:p w14:paraId="0E75C6D5" w14:textId="77777777" w:rsidR="00F27ACB" w:rsidRPr="001A0FD7" w:rsidRDefault="00F27ACB">
      <w:pPr>
        <w:jc w:val="both"/>
        <w:rPr>
          <w:rFonts w:asciiTheme="majorHAnsi" w:eastAsia="Arial" w:hAnsiTheme="majorHAnsi" w:cstheme="majorHAnsi"/>
          <w:sz w:val="22"/>
          <w:szCs w:val="20"/>
        </w:rPr>
      </w:pPr>
    </w:p>
    <w:p w14:paraId="57599CF7" w14:textId="77777777" w:rsidR="00F27ACB" w:rsidRPr="001A0FD7" w:rsidRDefault="00574B82">
      <w:pPr>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Cette section doit être remplie </w:t>
      </w:r>
      <w:r w:rsidRPr="001A0FD7">
        <w:rPr>
          <w:rFonts w:asciiTheme="majorHAnsi" w:eastAsia="Arial" w:hAnsiTheme="majorHAnsi" w:cstheme="majorHAnsi"/>
          <w:b/>
          <w:sz w:val="22"/>
          <w:szCs w:val="20"/>
        </w:rPr>
        <w:t xml:space="preserve">pour chaque organisation partenaire </w:t>
      </w:r>
      <w:r w:rsidRPr="001A0FD7">
        <w:rPr>
          <w:rFonts w:asciiTheme="majorHAnsi" w:eastAsia="Arial" w:hAnsiTheme="majorHAnsi" w:cstheme="majorHAnsi"/>
          <w:sz w:val="22"/>
          <w:szCs w:val="20"/>
        </w:rPr>
        <w:t>au sens du point 2.1.2 d</w:t>
      </w:r>
      <w:r w:rsidR="00CF2C0C">
        <w:rPr>
          <w:rFonts w:asciiTheme="majorHAnsi" w:eastAsia="Arial" w:hAnsiTheme="majorHAnsi" w:cstheme="majorHAnsi"/>
          <w:sz w:val="22"/>
          <w:szCs w:val="20"/>
        </w:rPr>
        <w:t xml:space="preserve">u Règlement d’appel à projets </w:t>
      </w:r>
      <w:r w:rsidRPr="001A0FD7">
        <w:rPr>
          <w:rFonts w:asciiTheme="majorHAnsi" w:eastAsia="Arial" w:hAnsiTheme="majorHAnsi" w:cstheme="majorHAnsi"/>
          <w:sz w:val="22"/>
          <w:szCs w:val="20"/>
        </w:rPr>
        <w:t>. Vous devez reproduire ce tableau autant de fois que nécessaire pour ajouter des partenaires.</w:t>
      </w:r>
    </w:p>
    <w:p w14:paraId="23E7836D" w14:textId="77777777" w:rsidR="00F27ACB" w:rsidRPr="001A0FD7" w:rsidRDefault="00F27ACB">
      <w:pPr>
        <w:jc w:val="both"/>
        <w:rPr>
          <w:rFonts w:asciiTheme="majorHAnsi" w:eastAsia="Arial" w:hAnsiTheme="majorHAnsi" w:cstheme="majorHAnsi"/>
          <w:sz w:val="22"/>
          <w:szCs w:val="20"/>
        </w:rPr>
      </w:pPr>
    </w:p>
    <w:tbl>
      <w:tblPr>
        <w:tblStyle w:val="aff"/>
        <w:tblW w:w="945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43"/>
        <w:gridCol w:w="4714"/>
      </w:tblGrid>
      <w:tr w:rsidR="00F27ACB" w:rsidRPr="001A0FD7" w14:paraId="1A114AD4" w14:textId="77777777">
        <w:tc>
          <w:tcPr>
            <w:tcW w:w="4743" w:type="dxa"/>
            <w:shd w:val="clear" w:color="auto" w:fill="D9D9D9"/>
          </w:tcPr>
          <w:p w14:paraId="03A9C252"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 xml:space="preserve">Dénomination juridique complète </w:t>
            </w:r>
          </w:p>
        </w:tc>
        <w:tc>
          <w:tcPr>
            <w:tcW w:w="4714" w:type="dxa"/>
            <w:shd w:val="clear" w:color="auto" w:fill="auto"/>
          </w:tcPr>
          <w:p w14:paraId="22906F79" w14:textId="77777777" w:rsidR="00F27ACB" w:rsidRPr="001A0FD7" w:rsidRDefault="00F27ACB">
            <w:pPr>
              <w:jc w:val="both"/>
              <w:rPr>
                <w:rFonts w:asciiTheme="majorHAnsi" w:eastAsia="Arial" w:hAnsiTheme="majorHAnsi" w:cstheme="majorHAnsi"/>
                <w:sz w:val="22"/>
              </w:rPr>
            </w:pPr>
          </w:p>
        </w:tc>
      </w:tr>
      <w:tr w:rsidR="00F27ACB" w:rsidRPr="001A0FD7" w14:paraId="316A8AD7" w14:textId="77777777">
        <w:tc>
          <w:tcPr>
            <w:tcW w:w="4743" w:type="dxa"/>
            <w:shd w:val="clear" w:color="auto" w:fill="D9D9D9"/>
          </w:tcPr>
          <w:p w14:paraId="247060A3"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Date d'enregistrement</w:t>
            </w:r>
          </w:p>
        </w:tc>
        <w:tc>
          <w:tcPr>
            <w:tcW w:w="4714" w:type="dxa"/>
            <w:shd w:val="clear" w:color="auto" w:fill="auto"/>
          </w:tcPr>
          <w:p w14:paraId="06381AD8" w14:textId="77777777" w:rsidR="00F27ACB" w:rsidRPr="001A0FD7" w:rsidRDefault="00F27ACB">
            <w:pPr>
              <w:jc w:val="both"/>
              <w:rPr>
                <w:rFonts w:asciiTheme="majorHAnsi" w:eastAsia="Arial" w:hAnsiTheme="majorHAnsi" w:cstheme="majorHAnsi"/>
                <w:sz w:val="22"/>
              </w:rPr>
            </w:pPr>
          </w:p>
        </w:tc>
      </w:tr>
      <w:tr w:rsidR="00F27ACB" w:rsidRPr="001A0FD7" w14:paraId="4C39B1FB" w14:textId="77777777">
        <w:tc>
          <w:tcPr>
            <w:tcW w:w="4743" w:type="dxa"/>
            <w:shd w:val="clear" w:color="auto" w:fill="D9D9D9"/>
          </w:tcPr>
          <w:p w14:paraId="5F5D20B0"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Lieu d'enregistrement</w:t>
            </w:r>
          </w:p>
        </w:tc>
        <w:tc>
          <w:tcPr>
            <w:tcW w:w="4714" w:type="dxa"/>
            <w:shd w:val="clear" w:color="auto" w:fill="auto"/>
          </w:tcPr>
          <w:p w14:paraId="12BBDDD3" w14:textId="77777777" w:rsidR="00F27ACB" w:rsidRPr="001A0FD7" w:rsidRDefault="00F27ACB">
            <w:pPr>
              <w:jc w:val="both"/>
              <w:rPr>
                <w:rFonts w:asciiTheme="majorHAnsi" w:eastAsia="Arial" w:hAnsiTheme="majorHAnsi" w:cstheme="majorHAnsi"/>
                <w:sz w:val="22"/>
              </w:rPr>
            </w:pPr>
          </w:p>
        </w:tc>
      </w:tr>
      <w:tr w:rsidR="00F27ACB" w:rsidRPr="001A0FD7" w14:paraId="2A9D9917" w14:textId="77777777">
        <w:tc>
          <w:tcPr>
            <w:tcW w:w="4743" w:type="dxa"/>
            <w:shd w:val="clear" w:color="auto" w:fill="D9D9D9"/>
          </w:tcPr>
          <w:p w14:paraId="5C6DCB37"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Statut juridique</w:t>
            </w:r>
          </w:p>
        </w:tc>
        <w:tc>
          <w:tcPr>
            <w:tcW w:w="4714" w:type="dxa"/>
            <w:shd w:val="clear" w:color="auto" w:fill="auto"/>
          </w:tcPr>
          <w:p w14:paraId="7B19DF6F" w14:textId="77777777" w:rsidR="00F27ACB" w:rsidRPr="001A0FD7" w:rsidRDefault="00F27ACB">
            <w:pPr>
              <w:jc w:val="both"/>
              <w:rPr>
                <w:rFonts w:asciiTheme="majorHAnsi" w:eastAsia="Arial" w:hAnsiTheme="majorHAnsi" w:cstheme="majorHAnsi"/>
                <w:sz w:val="22"/>
              </w:rPr>
            </w:pPr>
          </w:p>
        </w:tc>
      </w:tr>
      <w:tr w:rsidR="00F27ACB" w:rsidRPr="001A0FD7" w14:paraId="61A25777" w14:textId="77777777">
        <w:tc>
          <w:tcPr>
            <w:tcW w:w="4743" w:type="dxa"/>
            <w:shd w:val="clear" w:color="auto" w:fill="D9D9D9"/>
          </w:tcPr>
          <w:p w14:paraId="7B06D341"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Adresse officielle d'enregistrement,</w:t>
            </w:r>
          </w:p>
        </w:tc>
        <w:tc>
          <w:tcPr>
            <w:tcW w:w="4714" w:type="dxa"/>
            <w:shd w:val="clear" w:color="auto" w:fill="auto"/>
          </w:tcPr>
          <w:p w14:paraId="4FE364E4" w14:textId="77777777" w:rsidR="00F27ACB" w:rsidRPr="001A0FD7" w:rsidRDefault="00F27ACB">
            <w:pPr>
              <w:jc w:val="both"/>
              <w:rPr>
                <w:rFonts w:asciiTheme="majorHAnsi" w:eastAsia="Arial" w:hAnsiTheme="majorHAnsi" w:cstheme="majorHAnsi"/>
                <w:sz w:val="22"/>
              </w:rPr>
            </w:pPr>
          </w:p>
        </w:tc>
      </w:tr>
      <w:tr w:rsidR="00F27ACB" w:rsidRPr="001A0FD7" w14:paraId="77CA8BB1" w14:textId="77777777">
        <w:tc>
          <w:tcPr>
            <w:tcW w:w="4743" w:type="dxa"/>
            <w:shd w:val="clear" w:color="auto" w:fill="D9D9D9"/>
          </w:tcPr>
          <w:p w14:paraId="2C026BDD"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Pays d'enregistrement,</w:t>
            </w:r>
          </w:p>
        </w:tc>
        <w:tc>
          <w:tcPr>
            <w:tcW w:w="4714" w:type="dxa"/>
            <w:shd w:val="clear" w:color="auto" w:fill="auto"/>
          </w:tcPr>
          <w:p w14:paraId="73F0CBE2" w14:textId="77777777" w:rsidR="00F27ACB" w:rsidRPr="001A0FD7" w:rsidRDefault="00F27ACB">
            <w:pPr>
              <w:jc w:val="both"/>
              <w:rPr>
                <w:rFonts w:asciiTheme="majorHAnsi" w:eastAsia="Arial" w:hAnsiTheme="majorHAnsi" w:cstheme="majorHAnsi"/>
                <w:sz w:val="22"/>
              </w:rPr>
            </w:pPr>
          </w:p>
        </w:tc>
      </w:tr>
      <w:tr w:rsidR="00F27ACB" w:rsidRPr="001A0FD7" w14:paraId="40467E58" w14:textId="77777777">
        <w:tc>
          <w:tcPr>
            <w:tcW w:w="4743" w:type="dxa"/>
            <w:shd w:val="clear" w:color="auto" w:fill="D9D9D9"/>
          </w:tcPr>
          <w:p w14:paraId="305E0967"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Personne de contact,</w:t>
            </w:r>
          </w:p>
        </w:tc>
        <w:tc>
          <w:tcPr>
            <w:tcW w:w="4714" w:type="dxa"/>
            <w:shd w:val="clear" w:color="auto" w:fill="auto"/>
          </w:tcPr>
          <w:p w14:paraId="229B70E3" w14:textId="77777777" w:rsidR="00F27ACB" w:rsidRPr="001A0FD7" w:rsidRDefault="00F27ACB">
            <w:pPr>
              <w:jc w:val="both"/>
              <w:rPr>
                <w:rFonts w:asciiTheme="majorHAnsi" w:eastAsia="Arial" w:hAnsiTheme="majorHAnsi" w:cstheme="majorHAnsi"/>
                <w:sz w:val="22"/>
              </w:rPr>
            </w:pPr>
          </w:p>
        </w:tc>
      </w:tr>
      <w:tr w:rsidR="00F27ACB" w:rsidRPr="001A0FD7" w14:paraId="6A8637EF" w14:textId="77777777">
        <w:tc>
          <w:tcPr>
            <w:tcW w:w="4743" w:type="dxa"/>
            <w:shd w:val="clear" w:color="auto" w:fill="D9D9D9"/>
          </w:tcPr>
          <w:p w14:paraId="6B69D38D"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 de téléphone,</w:t>
            </w:r>
          </w:p>
        </w:tc>
        <w:tc>
          <w:tcPr>
            <w:tcW w:w="4714" w:type="dxa"/>
            <w:shd w:val="clear" w:color="auto" w:fill="auto"/>
          </w:tcPr>
          <w:p w14:paraId="55E5C367" w14:textId="77777777" w:rsidR="00F27ACB" w:rsidRPr="001A0FD7" w:rsidRDefault="00F27ACB">
            <w:pPr>
              <w:jc w:val="both"/>
              <w:rPr>
                <w:rFonts w:asciiTheme="majorHAnsi" w:eastAsia="Arial" w:hAnsiTheme="majorHAnsi" w:cstheme="majorHAnsi"/>
                <w:sz w:val="22"/>
              </w:rPr>
            </w:pPr>
          </w:p>
        </w:tc>
      </w:tr>
      <w:tr w:rsidR="00F27ACB" w:rsidRPr="001A0FD7" w14:paraId="74986CF6" w14:textId="77777777">
        <w:tc>
          <w:tcPr>
            <w:tcW w:w="4743" w:type="dxa"/>
            <w:shd w:val="clear" w:color="auto" w:fill="D9D9D9"/>
          </w:tcPr>
          <w:p w14:paraId="3A1CACC8"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Adresse électronique,</w:t>
            </w:r>
          </w:p>
        </w:tc>
        <w:tc>
          <w:tcPr>
            <w:tcW w:w="4714" w:type="dxa"/>
            <w:shd w:val="clear" w:color="auto" w:fill="auto"/>
          </w:tcPr>
          <w:p w14:paraId="791D5024" w14:textId="77777777" w:rsidR="00F27ACB" w:rsidRPr="001A0FD7" w:rsidRDefault="00F27ACB">
            <w:pPr>
              <w:jc w:val="both"/>
              <w:rPr>
                <w:rFonts w:asciiTheme="majorHAnsi" w:eastAsia="Arial" w:hAnsiTheme="majorHAnsi" w:cstheme="majorHAnsi"/>
                <w:sz w:val="22"/>
              </w:rPr>
            </w:pPr>
          </w:p>
        </w:tc>
      </w:tr>
      <w:tr w:rsidR="00F27ACB" w:rsidRPr="001A0FD7" w14:paraId="550BDF5E" w14:textId="77777777">
        <w:tc>
          <w:tcPr>
            <w:tcW w:w="4743" w:type="dxa"/>
            <w:shd w:val="clear" w:color="auto" w:fill="D9D9D9"/>
          </w:tcPr>
          <w:p w14:paraId="16990B30"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Nombre d’employés,</w:t>
            </w:r>
          </w:p>
        </w:tc>
        <w:tc>
          <w:tcPr>
            <w:tcW w:w="4714" w:type="dxa"/>
            <w:shd w:val="clear" w:color="auto" w:fill="auto"/>
          </w:tcPr>
          <w:p w14:paraId="084EE09F" w14:textId="77777777" w:rsidR="00F27ACB" w:rsidRPr="001A0FD7" w:rsidRDefault="00F27ACB">
            <w:pPr>
              <w:jc w:val="both"/>
              <w:rPr>
                <w:rFonts w:asciiTheme="majorHAnsi" w:eastAsia="Arial" w:hAnsiTheme="majorHAnsi" w:cstheme="majorHAnsi"/>
                <w:sz w:val="22"/>
              </w:rPr>
            </w:pPr>
          </w:p>
        </w:tc>
      </w:tr>
      <w:tr w:rsidR="00F27ACB" w:rsidRPr="001A0FD7" w14:paraId="650A8280" w14:textId="77777777">
        <w:tc>
          <w:tcPr>
            <w:tcW w:w="4743" w:type="dxa"/>
            <w:shd w:val="clear" w:color="auto" w:fill="D9D9D9"/>
          </w:tcPr>
          <w:p w14:paraId="43850E69"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Expérience d’actions similaires, en fonction de son rôle dans la mise en œuvre de l’action proposée,</w:t>
            </w:r>
          </w:p>
        </w:tc>
        <w:tc>
          <w:tcPr>
            <w:tcW w:w="4714" w:type="dxa"/>
            <w:shd w:val="clear" w:color="auto" w:fill="auto"/>
          </w:tcPr>
          <w:p w14:paraId="6286B63F" w14:textId="77777777" w:rsidR="00F27ACB" w:rsidRPr="001A0FD7" w:rsidRDefault="00F27ACB">
            <w:pPr>
              <w:jc w:val="both"/>
              <w:rPr>
                <w:rFonts w:asciiTheme="majorHAnsi" w:eastAsia="Arial" w:hAnsiTheme="majorHAnsi" w:cstheme="majorHAnsi"/>
                <w:sz w:val="22"/>
              </w:rPr>
            </w:pPr>
          </w:p>
        </w:tc>
      </w:tr>
      <w:tr w:rsidR="00F27ACB" w:rsidRPr="001A0FD7" w14:paraId="690C5CFB" w14:textId="77777777">
        <w:tc>
          <w:tcPr>
            <w:tcW w:w="4743" w:type="dxa"/>
            <w:shd w:val="clear" w:color="auto" w:fill="D9D9D9"/>
          </w:tcPr>
          <w:p w14:paraId="5F3D4CC1"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Historique de la coopération avec le demandeur,</w:t>
            </w:r>
          </w:p>
        </w:tc>
        <w:tc>
          <w:tcPr>
            <w:tcW w:w="4714" w:type="dxa"/>
            <w:shd w:val="clear" w:color="auto" w:fill="auto"/>
          </w:tcPr>
          <w:p w14:paraId="4DB6634D" w14:textId="77777777" w:rsidR="00F27ACB" w:rsidRPr="001A0FD7" w:rsidRDefault="00F27ACB">
            <w:pPr>
              <w:jc w:val="both"/>
              <w:rPr>
                <w:rFonts w:asciiTheme="majorHAnsi" w:eastAsia="Arial" w:hAnsiTheme="majorHAnsi" w:cstheme="majorHAnsi"/>
                <w:sz w:val="22"/>
              </w:rPr>
            </w:pPr>
          </w:p>
        </w:tc>
      </w:tr>
      <w:tr w:rsidR="00F27ACB" w:rsidRPr="001A0FD7" w14:paraId="0372978C" w14:textId="77777777">
        <w:tc>
          <w:tcPr>
            <w:tcW w:w="4743" w:type="dxa"/>
            <w:shd w:val="clear" w:color="auto" w:fill="D9D9D9"/>
          </w:tcPr>
          <w:p w14:paraId="1A580B7D"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Rôle et participation dans la préparation de l’action proposée,</w:t>
            </w:r>
          </w:p>
        </w:tc>
        <w:tc>
          <w:tcPr>
            <w:tcW w:w="4714" w:type="dxa"/>
            <w:shd w:val="clear" w:color="auto" w:fill="auto"/>
          </w:tcPr>
          <w:p w14:paraId="3EBD6904" w14:textId="77777777" w:rsidR="00F27ACB" w:rsidRPr="001A0FD7" w:rsidRDefault="00F27ACB">
            <w:pPr>
              <w:jc w:val="both"/>
              <w:rPr>
                <w:rFonts w:asciiTheme="majorHAnsi" w:eastAsia="Arial" w:hAnsiTheme="majorHAnsi" w:cstheme="majorHAnsi"/>
                <w:sz w:val="22"/>
              </w:rPr>
            </w:pPr>
          </w:p>
        </w:tc>
      </w:tr>
      <w:tr w:rsidR="00F27ACB" w:rsidRPr="001A0FD7" w14:paraId="00C06764" w14:textId="77777777">
        <w:tc>
          <w:tcPr>
            <w:tcW w:w="4743" w:type="dxa"/>
            <w:shd w:val="clear" w:color="auto" w:fill="D9D9D9"/>
          </w:tcPr>
          <w:p w14:paraId="5E2C8836" w14:textId="77777777" w:rsidR="00F27ACB" w:rsidRPr="001A0FD7" w:rsidRDefault="00574B82">
            <w:pPr>
              <w:tabs>
                <w:tab w:val="right" w:pos="8789"/>
              </w:tabs>
              <w:jc w:val="both"/>
              <w:rPr>
                <w:rFonts w:asciiTheme="majorHAnsi" w:eastAsia="Arial" w:hAnsiTheme="majorHAnsi" w:cstheme="majorHAnsi"/>
                <w:sz w:val="22"/>
              </w:rPr>
            </w:pPr>
            <w:r w:rsidRPr="001A0FD7">
              <w:rPr>
                <w:rFonts w:asciiTheme="majorHAnsi" w:eastAsia="Arial" w:hAnsiTheme="majorHAnsi" w:cstheme="majorHAnsi"/>
                <w:sz w:val="22"/>
              </w:rPr>
              <w:t>Rôle et participation dans la mise en œuvre de l’action proposée</w:t>
            </w:r>
          </w:p>
          <w:p w14:paraId="6D725BDA" w14:textId="77777777" w:rsidR="00F27ACB" w:rsidRPr="001A0FD7" w:rsidRDefault="00F27ACB">
            <w:pPr>
              <w:jc w:val="both"/>
              <w:rPr>
                <w:rFonts w:asciiTheme="majorHAnsi" w:eastAsia="Arial" w:hAnsiTheme="majorHAnsi" w:cstheme="majorHAnsi"/>
                <w:sz w:val="22"/>
              </w:rPr>
            </w:pPr>
          </w:p>
        </w:tc>
        <w:tc>
          <w:tcPr>
            <w:tcW w:w="4714" w:type="dxa"/>
            <w:shd w:val="clear" w:color="auto" w:fill="auto"/>
          </w:tcPr>
          <w:p w14:paraId="573AAB09" w14:textId="77777777" w:rsidR="00F27ACB" w:rsidRPr="001A0FD7" w:rsidRDefault="00F27ACB">
            <w:pPr>
              <w:jc w:val="both"/>
              <w:rPr>
                <w:rFonts w:asciiTheme="majorHAnsi" w:eastAsia="Arial" w:hAnsiTheme="majorHAnsi" w:cstheme="majorHAnsi"/>
                <w:sz w:val="22"/>
              </w:rPr>
            </w:pPr>
          </w:p>
        </w:tc>
      </w:tr>
    </w:tbl>
    <w:p w14:paraId="704B291D" w14:textId="77777777" w:rsidR="00F27ACB" w:rsidRPr="001A0FD7" w:rsidRDefault="00F27ACB">
      <w:pPr>
        <w:jc w:val="both"/>
        <w:rPr>
          <w:rFonts w:asciiTheme="majorHAnsi" w:eastAsia="Arial" w:hAnsiTheme="majorHAnsi" w:cstheme="majorHAnsi"/>
          <w:sz w:val="22"/>
          <w:szCs w:val="20"/>
        </w:rPr>
      </w:pPr>
    </w:p>
    <w:p w14:paraId="0E7529D0" w14:textId="77777777" w:rsidR="00F27ACB" w:rsidRPr="001A0FD7" w:rsidRDefault="00F27ACB">
      <w:pPr>
        <w:spacing w:before="60" w:after="120"/>
        <w:jc w:val="both"/>
        <w:rPr>
          <w:rFonts w:asciiTheme="majorHAnsi" w:eastAsia="Arial" w:hAnsiTheme="majorHAnsi" w:cstheme="majorHAnsi"/>
          <w:i/>
          <w:sz w:val="22"/>
          <w:szCs w:val="20"/>
        </w:rPr>
      </w:pPr>
    </w:p>
    <w:tbl>
      <w:tblPr>
        <w:tblStyle w:val="aff0"/>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3"/>
      </w:tblGrid>
      <w:tr w:rsidR="00F27ACB" w:rsidRPr="001A0FD7" w14:paraId="6C0D144E" w14:textId="77777777">
        <w:tc>
          <w:tcPr>
            <w:tcW w:w="9493" w:type="dxa"/>
          </w:tcPr>
          <w:p w14:paraId="3FD1BB59" w14:textId="77777777" w:rsidR="00F27ACB" w:rsidRPr="001A0FD7" w:rsidRDefault="00574B82">
            <w:pPr>
              <w:spacing w:before="60" w:after="120"/>
              <w:jc w:val="both"/>
              <w:rPr>
                <w:rFonts w:asciiTheme="majorHAnsi" w:eastAsia="Arial" w:hAnsiTheme="majorHAnsi" w:cstheme="majorHAnsi"/>
                <w:i/>
              </w:rPr>
            </w:pPr>
            <w:r w:rsidRPr="001A0FD7">
              <w:rPr>
                <w:rFonts w:asciiTheme="majorHAnsi" w:eastAsia="Arial" w:hAnsiTheme="majorHAnsi" w:cstheme="majorHAnsi"/>
                <w:i/>
              </w:rPr>
              <w:t>Présenter la complémentarité des différents partenaires et l’historique de collaboration entre eux. Détailler la façon dont les partenaires ont participé à l’élaboration du projet. Pour un projet présentant une deuxième phase, préciser si les partenaires sont les mêmes que sur le projet initialement financé par l’Initiative 5%.</w:t>
            </w:r>
          </w:p>
        </w:tc>
      </w:tr>
    </w:tbl>
    <w:p w14:paraId="4CD0DF68" w14:textId="77777777" w:rsidR="00F27ACB" w:rsidRPr="001A0FD7" w:rsidRDefault="00574B82">
      <w:pPr>
        <w:spacing w:before="60" w:after="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 xml:space="preserve"> </w:t>
      </w:r>
    </w:p>
    <w:p w14:paraId="0417885A"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b/>
          <w:color w:val="000000"/>
          <w:sz w:val="22"/>
          <w:szCs w:val="20"/>
        </w:rPr>
        <w:t>Description de l’équipe actuellement en charge de la gestion administrative et financière de l’organisation </w:t>
      </w:r>
      <w:r w:rsidRPr="001A0FD7">
        <w:rPr>
          <w:rFonts w:asciiTheme="majorHAnsi" w:eastAsia="Arial" w:hAnsiTheme="majorHAnsi" w:cstheme="majorHAnsi"/>
          <w:color w:val="000000"/>
          <w:sz w:val="22"/>
          <w:szCs w:val="20"/>
        </w:rPr>
        <w:t xml:space="preserve">: </w:t>
      </w:r>
    </w:p>
    <w:p w14:paraId="15D6A9EF"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Inclure le nombre de personnes (F/H), intitulés de poste, nombre d’années d’expérience</w:t>
      </w:r>
    </w:p>
    <w:p w14:paraId="6741E301"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b/>
          <w:color w:val="000000"/>
          <w:sz w:val="22"/>
          <w:szCs w:val="20"/>
        </w:rPr>
        <w:t>Historique et principaux secteurs d’intervention de l’organisme</w:t>
      </w:r>
      <w:r w:rsidRPr="001A0FD7">
        <w:rPr>
          <w:rFonts w:asciiTheme="majorHAnsi" w:eastAsia="Arial" w:hAnsiTheme="majorHAnsi" w:cstheme="majorHAnsi"/>
          <w:color w:val="000000"/>
          <w:sz w:val="22"/>
          <w:szCs w:val="20"/>
        </w:rPr>
        <w:t xml:space="preserve"> : </w:t>
      </w:r>
    </w:p>
    <w:p w14:paraId="65AE8B82"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succinctement les activités passées et actuelles de l’organisation. Veuillez mettre l’accent sur les activités similaires à celles de ce projet, ou qui démontrent une expérience/ expertise particulière de votre organisation sur les domaines ciblés par le projet.</w:t>
      </w:r>
    </w:p>
    <w:p w14:paraId="742AD483"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lastRenderedPageBreak/>
        <w:t>Indiquer si l’organisme a une stratégie genre promouvant l’égalité femmes-hommes, si oui, indiquer la date de cette stratégie. Préciser si l’organisme a une personne ressource sur la thématique du genre (nom et formation), et si l’équipe a été formée sur le genre (date, durée et type de formation).</w:t>
      </w:r>
    </w:p>
    <w:p w14:paraId="2A27A113"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Autres parties prenantes associées</w:t>
      </w:r>
    </w:p>
    <w:p w14:paraId="4D5B1691" w14:textId="77777777" w:rsidR="00F27ACB" w:rsidRPr="001A0FD7" w:rsidRDefault="00574B82">
      <w:pPr>
        <w:spacing w:before="60"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Listez et décrivez en quelques lignes l’ensemble des parties prenantes non directement impliquées dans la mise en œuvre du projet, mais associés au projet, ainsi que la façon dont elles sont associées.</w:t>
      </w:r>
    </w:p>
    <w:p w14:paraId="3A7D8926" w14:textId="77777777" w:rsidR="00F27ACB" w:rsidRPr="001A0FD7" w:rsidRDefault="00F27ACB">
      <w:pPr>
        <w:rPr>
          <w:rFonts w:asciiTheme="majorHAnsi" w:eastAsia="Arial" w:hAnsiTheme="majorHAnsi" w:cstheme="majorHAnsi"/>
          <w:sz w:val="22"/>
          <w:szCs w:val="20"/>
        </w:rPr>
      </w:pPr>
    </w:p>
    <w:p w14:paraId="7D0353CA" w14:textId="77777777" w:rsidR="00F27ACB" w:rsidRPr="001A0FD7" w:rsidRDefault="00574B82">
      <w:pPr>
        <w:pStyle w:val="Titre3"/>
        <w:spacing w:before="0" w:after="0"/>
        <w:ind w:left="0" w:firstLine="0"/>
        <w:rPr>
          <w:rFonts w:asciiTheme="majorHAnsi" w:eastAsia="Arial" w:hAnsiTheme="majorHAnsi" w:cstheme="majorHAnsi"/>
          <w:sz w:val="22"/>
          <w:szCs w:val="20"/>
        </w:rPr>
      </w:pPr>
      <w:r w:rsidRPr="001A0FD7">
        <w:rPr>
          <w:rFonts w:asciiTheme="majorHAnsi" w:eastAsia="Arial" w:hAnsiTheme="majorHAnsi" w:cstheme="majorHAnsi"/>
          <w:sz w:val="22"/>
          <w:szCs w:val="20"/>
        </w:rPr>
        <w:t>DÉCLARATION DE PARTENARIAT</w:t>
      </w:r>
    </w:p>
    <w:p w14:paraId="03B25630" w14:textId="77777777" w:rsidR="00F27ACB" w:rsidRPr="001A0FD7" w:rsidRDefault="00F27ACB">
      <w:pPr>
        <w:rPr>
          <w:rFonts w:asciiTheme="majorHAnsi" w:eastAsia="Arial" w:hAnsiTheme="majorHAnsi" w:cstheme="majorHAnsi"/>
          <w:sz w:val="22"/>
          <w:szCs w:val="20"/>
        </w:rPr>
      </w:pPr>
    </w:p>
    <w:p w14:paraId="6BA10ED5" w14:textId="77777777" w:rsidR="00F27ACB" w:rsidRPr="001A0FD7" w:rsidRDefault="00574B82">
      <w:pPr>
        <w:jc w:val="both"/>
        <w:rPr>
          <w:rFonts w:asciiTheme="majorHAnsi" w:eastAsia="Arial" w:hAnsiTheme="majorHAnsi" w:cstheme="majorHAnsi"/>
          <w:color w:val="000000"/>
          <w:sz w:val="22"/>
          <w:szCs w:val="20"/>
        </w:rPr>
      </w:pPr>
      <w:r w:rsidRPr="001A0FD7">
        <w:rPr>
          <w:rFonts w:asciiTheme="majorHAnsi" w:eastAsia="Arial" w:hAnsiTheme="majorHAnsi" w:cstheme="majorHAnsi"/>
          <w:color w:val="000000"/>
          <w:sz w:val="22"/>
          <w:szCs w:val="20"/>
        </w:rPr>
        <w:t xml:space="preserve">Un partenariat est une relation substantielle entre deux organisations ou plus impliquant un partage des responsabilités dans l’action financée par Expertise France. </w:t>
      </w:r>
    </w:p>
    <w:p w14:paraId="1CC2DF57" w14:textId="77777777" w:rsidR="00F27ACB" w:rsidRPr="001A0FD7" w:rsidRDefault="00F27ACB">
      <w:pPr>
        <w:jc w:val="both"/>
        <w:rPr>
          <w:rFonts w:asciiTheme="majorHAnsi" w:eastAsia="Arial" w:hAnsiTheme="majorHAnsi" w:cstheme="majorHAnsi"/>
          <w:sz w:val="22"/>
          <w:szCs w:val="20"/>
        </w:rPr>
      </w:pPr>
    </w:p>
    <w:p w14:paraId="7AFEDE0D" w14:textId="77777777"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Tous les partenaires doivent avoir lu le formulaire de demande de subvention et compris ce que sera leur rôle dans l’action avant que la demande ne soit soumise à Expertise France</w:t>
      </w:r>
      <w:r w:rsidRPr="001A0FD7">
        <w:rPr>
          <w:rFonts w:asciiTheme="majorHAnsi" w:eastAsia="Arial" w:hAnsiTheme="majorHAnsi" w:cstheme="majorHAnsi"/>
          <w:sz w:val="22"/>
          <w:szCs w:val="20"/>
        </w:rPr>
        <w:t>.</w:t>
      </w:r>
    </w:p>
    <w:p w14:paraId="1E998393" w14:textId="77777777" w:rsidR="00F27ACB" w:rsidRPr="001A0FD7" w:rsidRDefault="00F27ACB">
      <w:pPr>
        <w:tabs>
          <w:tab w:val="left" w:pos="426"/>
        </w:tabs>
        <w:jc w:val="both"/>
        <w:rPr>
          <w:rFonts w:asciiTheme="majorHAnsi" w:eastAsia="Arial" w:hAnsiTheme="majorHAnsi" w:cstheme="majorHAnsi"/>
          <w:sz w:val="22"/>
          <w:szCs w:val="20"/>
        </w:rPr>
      </w:pPr>
    </w:p>
    <w:p w14:paraId="025952C8" w14:textId="77777777"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Tous les partenaires doivent avoir lu le contrat type de subvention et compris leurs obligations respectives au titre du contrat si une subvention est attribuée. Les partenaires donnent mandat au demandeur principal de signer le contrat avec Expertise France et de les représenter dans toutes relations avec Expertise France dans le cadre de la mise en œuvre de l’action</w:t>
      </w:r>
      <w:r w:rsidRPr="001A0FD7">
        <w:rPr>
          <w:rFonts w:asciiTheme="majorHAnsi" w:eastAsia="Arial" w:hAnsiTheme="majorHAnsi" w:cstheme="majorHAnsi"/>
          <w:sz w:val="22"/>
          <w:szCs w:val="20"/>
        </w:rPr>
        <w:t>.</w:t>
      </w:r>
    </w:p>
    <w:p w14:paraId="37C974DC" w14:textId="77777777" w:rsidR="00F27ACB" w:rsidRPr="001A0FD7" w:rsidRDefault="00F27ACB">
      <w:pPr>
        <w:tabs>
          <w:tab w:val="left" w:pos="426"/>
        </w:tabs>
        <w:jc w:val="both"/>
        <w:rPr>
          <w:rFonts w:asciiTheme="majorHAnsi" w:eastAsia="Arial" w:hAnsiTheme="majorHAnsi" w:cstheme="majorHAnsi"/>
          <w:sz w:val="22"/>
          <w:szCs w:val="20"/>
        </w:rPr>
      </w:pPr>
    </w:p>
    <w:p w14:paraId="4694EA39" w14:textId="77777777"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Le demandeur doit se concerter régulièrement avec ses partenaires et les tenir complètement informés du déroulement de l’action</w:t>
      </w:r>
      <w:r w:rsidRPr="001A0FD7">
        <w:rPr>
          <w:rFonts w:asciiTheme="majorHAnsi" w:eastAsia="Arial" w:hAnsiTheme="majorHAnsi" w:cstheme="majorHAnsi"/>
          <w:sz w:val="22"/>
          <w:szCs w:val="20"/>
        </w:rPr>
        <w:t>.</w:t>
      </w:r>
    </w:p>
    <w:p w14:paraId="59EA766E" w14:textId="77777777" w:rsidR="00F27ACB" w:rsidRPr="001A0FD7" w:rsidRDefault="00F27ACB">
      <w:pPr>
        <w:tabs>
          <w:tab w:val="left" w:pos="426"/>
        </w:tabs>
        <w:jc w:val="both"/>
        <w:rPr>
          <w:rFonts w:asciiTheme="majorHAnsi" w:eastAsia="Arial" w:hAnsiTheme="majorHAnsi" w:cstheme="majorHAnsi"/>
          <w:sz w:val="22"/>
          <w:szCs w:val="20"/>
        </w:rPr>
      </w:pPr>
    </w:p>
    <w:p w14:paraId="12CE3F1E" w14:textId="77777777"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Les propositions de changements substantiels relatifs aux volets de l’action à laquelle ils participent (par ex. en ce qui concerne les activités, les partenaires, etc.) doivent être acceptées par les partenaires concernés avant d’être soumises à Expertise France. Si aucun accord entre partenaires n’a pu être trouvé, le demandeur doit le signaler lorsqu’il présente des modifications à Expertise France pour approbation</w:t>
      </w:r>
      <w:r w:rsidRPr="001A0FD7">
        <w:rPr>
          <w:rFonts w:asciiTheme="majorHAnsi" w:eastAsia="Arial" w:hAnsiTheme="majorHAnsi" w:cstheme="majorHAnsi"/>
          <w:sz w:val="22"/>
          <w:szCs w:val="20"/>
        </w:rPr>
        <w:t>.</w:t>
      </w:r>
    </w:p>
    <w:p w14:paraId="0D581D9F" w14:textId="77777777" w:rsidR="00F27ACB" w:rsidRPr="001A0FD7" w:rsidRDefault="00F27ACB">
      <w:pPr>
        <w:tabs>
          <w:tab w:val="left" w:pos="426"/>
        </w:tabs>
        <w:jc w:val="both"/>
        <w:rPr>
          <w:rFonts w:asciiTheme="majorHAnsi" w:eastAsia="Arial" w:hAnsiTheme="majorHAnsi" w:cstheme="majorHAnsi"/>
          <w:sz w:val="22"/>
          <w:szCs w:val="20"/>
        </w:rPr>
      </w:pPr>
    </w:p>
    <w:p w14:paraId="08750753" w14:textId="77777777" w:rsidR="00F27ACB" w:rsidRPr="001A0FD7" w:rsidRDefault="00574B82">
      <w:pPr>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J’ai lu et approuvé le contenu de la proposition présentée à Expertise France. Je m’engage à satisfaire aux principes de bon partenariat</w:t>
      </w:r>
      <w:r w:rsidRPr="001A0FD7">
        <w:rPr>
          <w:rFonts w:asciiTheme="majorHAnsi" w:eastAsia="Arial" w:hAnsiTheme="majorHAnsi" w:cstheme="majorHAnsi"/>
          <w:sz w:val="22"/>
          <w:szCs w:val="20"/>
        </w:rPr>
        <w:t>.</w:t>
      </w:r>
    </w:p>
    <w:p w14:paraId="0CA6B53A" w14:textId="77777777" w:rsidR="00F27ACB" w:rsidRPr="001A0FD7" w:rsidRDefault="00F27ACB">
      <w:pPr>
        <w:jc w:val="both"/>
        <w:rPr>
          <w:rFonts w:asciiTheme="majorHAnsi" w:eastAsia="Arial" w:hAnsiTheme="majorHAnsi" w:cstheme="majorHAnsi"/>
          <w:sz w:val="22"/>
          <w:szCs w:val="20"/>
        </w:rPr>
      </w:pPr>
    </w:p>
    <w:p w14:paraId="72831CC7" w14:textId="77777777" w:rsidR="00F27ACB" w:rsidRPr="001A0FD7" w:rsidRDefault="00F27ACB">
      <w:pPr>
        <w:jc w:val="both"/>
        <w:rPr>
          <w:rFonts w:asciiTheme="majorHAnsi" w:eastAsia="Arial" w:hAnsiTheme="majorHAnsi" w:cstheme="majorHAnsi"/>
          <w:sz w:val="22"/>
          <w:szCs w:val="20"/>
        </w:rPr>
      </w:pPr>
    </w:p>
    <w:tbl>
      <w:tblPr>
        <w:tblStyle w:val="aff1"/>
        <w:tblW w:w="9323" w:type="dxa"/>
        <w:tblInd w:w="137" w:type="dxa"/>
        <w:tblLayout w:type="fixed"/>
        <w:tblLook w:val="0000" w:firstRow="0" w:lastRow="0" w:firstColumn="0" w:lastColumn="0" w:noHBand="0" w:noVBand="0"/>
      </w:tblPr>
      <w:tblGrid>
        <w:gridCol w:w="1698"/>
        <w:gridCol w:w="7625"/>
      </w:tblGrid>
      <w:tr w:rsidR="00F27ACB" w:rsidRPr="001A0FD7" w14:paraId="08988F7C" w14:textId="77777777">
        <w:trPr>
          <w:trHeight w:val="230"/>
        </w:trPr>
        <w:tc>
          <w:tcPr>
            <w:tcW w:w="1698" w:type="dxa"/>
            <w:tcBorders>
              <w:top w:val="single" w:sz="4" w:space="0" w:color="000000"/>
              <w:left w:val="single" w:sz="4" w:space="0" w:color="000000"/>
              <w:bottom w:val="single" w:sz="4" w:space="0" w:color="000000"/>
            </w:tcBorders>
            <w:shd w:val="clear" w:color="auto" w:fill="E6E6E6"/>
          </w:tcPr>
          <w:p w14:paraId="2AF3ECAA"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Nom :</w:t>
            </w:r>
          </w:p>
        </w:tc>
        <w:tc>
          <w:tcPr>
            <w:tcW w:w="7625" w:type="dxa"/>
            <w:tcBorders>
              <w:top w:val="single" w:sz="4" w:space="0" w:color="000000"/>
              <w:left w:val="single" w:sz="4" w:space="0" w:color="000000"/>
              <w:bottom w:val="single" w:sz="4" w:space="0" w:color="000000"/>
              <w:right w:val="single" w:sz="4" w:space="0" w:color="000000"/>
            </w:tcBorders>
          </w:tcPr>
          <w:p w14:paraId="6ACAFEA9" w14:textId="77777777" w:rsidR="00F27ACB" w:rsidRPr="001A0FD7" w:rsidRDefault="00F27ACB">
            <w:pPr>
              <w:jc w:val="both"/>
              <w:rPr>
                <w:rFonts w:asciiTheme="majorHAnsi" w:eastAsia="Arial" w:hAnsiTheme="majorHAnsi" w:cstheme="majorHAnsi"/>
                <w:sz w:val="22"/>
              </w:rPr>
            </w:pPr>
          </w:p>
        </w:tc>
      </w:tr>
      <w:tr w:rsidR="00F27ACB" w:rsidRPr="001A0FD7" w14:paraId="41047837" w14:textId="77777777">
        <w:trPr>
          <w:trHeight w:val="230"/>
        </w:trPr>
        <w:tc>
          <w:tcPr>
            <w:tcW w:w="1698" w:type="dxa"/>
            <w:tcBorders>
              <w:top w:val="single" w:sz="4" w:space="0" w:color="000000"/>
              <w:left w:val="single" w:sz="4" w:space="0" w:color="000000"/>
              <w:bottom w:val="single" w:sz="4" w:space="0" w:color="000000"/>
            </w:tcBorders>
            <w:shd w:val="clear" w:color="auto" w:fill="E6E6E6"/>
          </w:tcPr>
          <w:p w14:paraId="5FC545B6"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Organisation :</w:t>
            </w:r>
          </w:p>
        </w:tc>
        <w:tc>
          <w:tcPr>
            <w:tcW w:w="7625" w:type="dxa"/>
            <w:tcBorders>
              <w:top w:val="single" w:sz="4" w:space="0" w:color="000000"/>
              <w:left w:val="single" w:sz="4" w:space="0" w:color="000000"/>
              <w:bottom w:val="single" w:sz="4" w:space="0" w:color="000000"/>
              <w:right w:val="single" w:sz="4" w:space="0" w:color="000000"/>
            </w:tcBorders>
          </w:tcPr>
          <w:p w14:paraId="2E1043C4" w14:textId="77777777" w:rsidR="00F27ACB" w:rsidRPr="001A0FD7" w:rsidRDefault="00F27ACB">
            <w:pPr>
              <w:jc w:val="both"/>
              <w:rPr>
                <w:rFonts w:asciiTheme="majorHAnsi" w:eastAsia="Arial" w:hAnsiTheme="majorHAnsi" w:cstheme="majorHAnsi"/>
                <w:sz w:val="22"/>
              </w:rPr>
            </w:pPr>
          </w:p>
        </w:tc>
      </w:tr>
      <w:tr w:rsidR="00F27ACB" w:rsidRPr="001A0FD7" w14:paraId="50120356" w14:textId="77777777">
        <w:trPr>
          <w:trHeight w:val="230"/>
        </w:trPr>
        <w:tc>
          <w:tcPr>
            <w:tcW w:w="1698" w:type="dxa"/>
            <w:tcBorders>
              <w:top w:val="single" w:sz="4" w:space="0" w:color="000000"/>
              <w:left w:val="single" w:sz="4" w:space="0" w:color="000000"/>
              <w:bottom w:val="single" w:sz="4" w:space="0" w:color="000000"/>
            </w:tcBorders>
            <w:shd w:val="clear" w:color="auto" w:fill="E6E6E6"/>
          </w:tcPr>
          <w:p w14:paraId="6384B0CB"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Fonction :</w:t>
            </w:r>
          </w:p>
        </w:tc>
        <w:tc>
          <w:tcPr>
            <w:tcW w:w="7625" w:type="dxa"/>
            <w:tcBorders>
              <w:top w:val="single" w:sz="4" w:space="0" w:color="000000"/>
              <w:left w:val="single" w:sz="4" w:space="0" w:color="000000"/>
              <w:bottom w:val="single" w:sz="4" w:space="0" w:color="000000"/>
              <w:right w:val="single" w:sz="4" w:space="0" w:color="000000"/>
            </w:tcBorders>
          </w:tcPr>
          <w:p w14:paraId="747F3B47" w14:textId="77777777" w:rsidR="00F27ACB" w:rsidRPr="001A0FD7" w:rsidRDefault="00F27ACB">
            <w:pPr>
              <w:jc w:val="both"/>
              <w:rPr>
                <w:rFonts w:asciiTheme="majorHAnsi" w:eastAsia="Arial" w:hAnsiTheme="majorHAnsi" w:cstheme="majorHAnsi"/>
                <w:sz w:val="22"/>
              </w:rPr>
            </w:pPr>
          </w:p>
        </w:tc>
      </w:tr>
      <w:tr w:rsidR="00F27ACB" w:rsidRPr="001A0FD7" w14:paraId="4CCB2BFC" w14:textId="77777777">
        <w:trPr>
          <w:trHeight w:val="230"/>
        </w:trPr>
        <w:tc>
          <w:tcPr>
            <w:tcW w:w="1698" w:type="dxa"/>
            <w:tcBorders>
              <w:top w:val="single" w:sz="4" w:space="0" w:color="000000"/>
              <w:left w:val="single" w:sz="4" w:space="0" w:color="000000"/>
              <w:bottom w:val="single" w:sz="4" w:space="0" w:color="000000"/>
            </w:tcBorders>
            <w:shd w:val="clear" w:color="auto" w:fill="E6E6E6"/>
          </w:tcPr>
          <w:p w14:paraId="5E16CD7C"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Signature :</w:t>
            </w:r>
          </w:p>
        </w:tc>
        <w:tc>
          <w:tcPr>
            <w:tcW w:w="7625" w:type="dxa"/>
            <w:tcBorders>
              <w:top w:val="single" w:sz="4" w:space="0" w:color="000000"/>
              <w:left w:val="single" w:sz="4" w:space="0" w:color="000000"/>
              <w:bottom w:val="single" w:sz="4" w:space="0" w:color="000000"/>
              <w:right w:val="single" w:sz="4" w:space="0" w:color="000000"/>
            </w:tcBorders>
          </w:tcPr>
          <w:p w14:paraId="2BD606AF" w14:textId="77777777" w:rsidR="00F27ACB" w:rsidRPr="001A0FD7" w:rsidRDefault="00F27ACB">
            <w:pPr>
              <w:jc w:val="both"/>
              <w:rPr>
                <w:rFonts w:asciiTheme="majorHAnsi" w:eastAsia="Arial" w:hAnsiTheme="majorHAnsi" w:cstheme="majorHAnsi"/>
                <w:sz w:val="22"/>
              </w:rPr>
            </w:pPr>
          </w:p>
        </w:tc>
      </w:tr>
      <w:tr w:rsidR="00F27ACB" w:rsidRPr="001A0FD7" w14:paraId="545CB8AE" w14:textId="77777777">
        <w:trPr>
          <w:trHeight w:val="230"/>
        </w:trPr>
        <w:tc>
          <w:tcPr>
            <w:tcW w:w="1698" w:type="dxa"/>
            <w:tcBorders>
              <w:top w:val="single" w:sz="4" w:space="0" w:color="000000"/>
              <w:left w:val="single" w:sz="4" w:space="0" w:color="000000"/>
              <w:bottom w:val="single" w:sz="4" w:space="0" w:color="000000"/>
            </w:tcBorders>
            <w:shd w:val="clear" w:color="auto" w:fill="E6E6E6"/>
          </w:tcPr>
          <w:p w14:paraId="2963362B"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Date et lieu :</w:t>
            </w:r>
          </w:p>
        </w:tc>
        <w:tc>
          <w:tcPr>
            <w:tcW w:w="7625" w:type="dxa"/>
            <w:tcBorders>
              <w:top w:val="single" w:sz="4" w:space="0" w:color="000000"/>
              <w:left w:val="single" w:sz="4" w:space="0" w:color="000000"/>
              <w:bottom w:val="single" w:sz="4" w:space="0" w:color="000000"/>
              <w:right w:val="single" w:sz="4" w:space="0" w:color="000000"/>
            </w:tcBorders>
          </w:tcPr>
          <w:p w14:paraId="5E21DE5F" w14:textId="77777777" w:rsidR="00F27ACB" w:rsidRPr="001A0FD7" w:rsidRDefault="00F27ACB">
            <w:pPr>
              <w:jc w:val="both"/>
              <w:rPr>
                <w:rFonts w:asciiTheme="majorHAnsi" w:eastAsia="Arial" w:hAnsiTheme="majorHAnsi" w:cstheme="majorHAnsi"/>
                <w:sz w:val="22"/>
              </w:rPr>
            </w:pPr>
          </w:p>
        </w:tc>
      </w:tr>
    </w:tbl>
    <w:p w14:paraId="0425C0B5" w14:textId="77777777" w:rsidR="00F27ACB" w:rsidRPr="001A0FD7" w:rsidRDefault="00F27ACB">
      <w:pPr>
        <w:jc w:val="both"/>
        <w:rPr>
          <w:rFonts w:asciiTheme="majorHAnsi" w:eastAsia="Arial" w:hAnsiTheme="majorHAnsi" w:cstheme="majorHAnsi"/>
          <w:sz w:val="22"/>
          <w:szCs w:val="20"/>
        </w:rPr>
      </w:pPr>
    </w:p>
    <w:p w14:paraId="375E9CE5" w14:textId="77777777" w:rsidR="00F27ACB" w:rsidRPr="001A0FD7" w:rsidRDefault="00F27ACB">
      <w:pPr>
        <w:jc w:val="both"/>
        <w:rPr>
          <w:rFonts w:asciiTheme="majorHAnsi" w:eastAsia="Arial" w:hAnsiTheme="majorHAnsi" w:cstheme="majorHAnsi"/>
          <w:sz w:val="22"/>
          <w:szCs w:val="20"/>
        </w:rPr>
      </w:pPr>
    </w:p>
    <w:p w14:paraId="43B5DF6C" w14:textId="77777777" w:rsidR="00F27ACB" w:rsidRPr="001A0FD7" w:rsidRDefault="00F27ACB">
      <w:pPr>
        <w:rPr>
          <w:rFonts w:asciiTheme="majorHAnsi" w:eastAsia="Arial" w:hAnsiTheme="majorHAnsi" w:cstheme="majorHAnsi"/>
          <w:sz w:val="22"/>
          <w:szCs w:val="20"/>
        </w:rPr>
        <w:sectPr w:rsidR="00F27ACB" w:rsidRPr="001A0FD7" w:rsidSect="008B118D">
          <w:headerReference w:type="even" r:id="rId21"/>
          <w:footerReference w:type="even" r:id="rId22"/>
          <w:footerReference w:type="first" r:id="rId23"/>
          <w:pgSz w:w="11906" w:h="16838"/>
          <w:pgMar w:top="1418" w:right="1247" w:bottom="1814" w:left="1191" w:header="1247" w:footer="849" w:gutter="0"/>
          <w:cols w:space="720" w:equalWidth="0">
            <w:col w:w="9406"/>
          </w:cols>
          <w:docGrid w:linePitch="326"/>
        </w:sectPr>
      </w:pPr>
    </w:p>
    <w:p w14:paraId="33491118" w14:textId="77777777" w:rsidR="00F27ACB" w:rsidRPr="001D50B9" w:rsidRDefault="001D50B9" w:rsidP="001D50B9">
      <w:pPr>
        <w:pStyle w:val="Titre2"/>
        <w:pBdr>
          <w:top w:val="single" w:sz="4" w:space="1" w:color="auto"/>
          <w:left w:val="single" w:sz="4" w:space="4" w:color="auto"/>
          <w:bottom w:val="single" w:sz="4" w:space="1" w:color="auto"/>
          <w:right w:val="single" w:sz="4" w:space="4" w:color="auto"/>
        </w:pBdr>
        <w:jc w:val="center"/>
        <w:rPr>
          <w:rFonts w:asciiTheme="majorHAnsi" w:hAnsiTheme="majorHAnsi" w:cstheme="majorHAnsi"/>
        </w:rPr>
      </w:pPr>
      <w:r>
        <w:rPr>
          <w:rFonts w:asciiTheme="majorHAnsi" w:hAnsiTheme="majorHAnsi" w:cstheme="majorHAnsi"/>
        </w:rPr>
        <w:lastRenderedPageBreak/>
        <w:br/>
      </w:r>
      <w:r w:rsidR="00574B82" w:rsidRPr="001D50B9">
        <w:rPr>
          <w:rFonts w:asciiTheme="majorHAnsi" w:hAnsiTheme="majorHAnsi" w:cstheme="majorHAnsi"/>
        </w:rPr>
        <w:t>DÉCLARATION DU DEMANDEUR</w:t>
      </w:r>
      <w:r>
        <w:rPr>
          <w:rFonts w:asciiTheme="majorHAnsi" w:hAnsiTheme="majorHAnsi" w:cstheme="majorHAnsi"/>
        </w:rPr>
        <w:br/>
      </w:r>
    </w:p>
    <w:p w14:paraId="15219DEA" w14:textId="77777777" w:rsidR="00F27ACB" w:rsidRPr="001A0FD7" w:rsidRDefault="00574B82">
      <w:pPr>
        <w:tabs>
          <w:tab w:val="left" w:pos="-284"/>
        </w:tabs>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représenté par le soussigné, signataire autorisé du demandeur dans le cadre du présent appel à projets, représentant les éventuels partenaires dans l'action propos</w:t>
      </w:r>
      <w:r w:rsidR="0024324B" w:rsidRPr="001A0FD7">
        <w:rPr>
          <w:rFonts w:asciiTheme="majorHAnsi" w:eastAsia="Arial" w:hAnsiTheme="majorHAnsi" w:cstheme="majorHAnsi"/>
          <w:sz w:val="22"/>
          <w:szCs w:val="20"/>
        </w:rPr>
        <w:t>ée, déclare par la présente que</w:t>
      </w:r>
      <w:r w:rsidRPr="001A0FD7">
        <w:rPr>
          <w:rFonts w:asciiTheme="majorHAnsi" w:eastAsia="Arial" w:hAnsiTheme="majorHAnsi" w:cstheme="majorHAnsi"/>
          <w:sz w:val="22"/>
          <w:szCs w:val="20"/>
        </w:rPr>
        <w:t>:</w:t>
      </w:r>
    </w:p>
    <w:p w14:paraId="45B3C577" w14:textId="77777777" w:rsidR="00F27ACB" w:rsidRPr="001A0FD7" w:rsidRDefault="00F27ACB">
      <w:pPr>
        <w:tabs>
          <w:tab w:val="left" w:pos="-284"/>
        </w:tabs>
        <w:jc w:val="both"/>
        <w:rPr>
          <w:rFonts w:asciiTheme="majorHAnsi" w:eastAsia="Arial" w:hAnsiTheme="majorHAnsi" w:cstheme="majorHAnsi"/>
          <w:sz w:val="22"/>
          <w:szCs w:val="20"/>
        </w:rPr>
      </w:pPr>
    </w:p>
    <w:p w14:paraId="1CAB4D8F" w14:textId="77777777" w:rsidR="00F27ACB" w:rsidRPr="001A0FD7" w:rsidRDefault="00574B82">
      <w:pPr>
        <w:numPr>
          <w:ilvl w:val="0"/>
          <w:numId w:val="4"/>
        </w:numPr>
        <w:tabs>
          <w:tab w:val="left" w:pos="6962"/>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le demandeur dispose des sources de financement et des compétences et qualifications professionnelles mentionnées </w:t>
      </w:r>
      <w:r w:rsidR="000D79B1">
        <w:rPr>
          <w:rFonts w:asciiTheme="majorHAnsi" w:eastAsia="Arial" w:hAnsiTheme="majorHAnsi" w:cstheme="majorHAnsi"/>
          <w:sz w:val="22"/>
          <w:szCs w:val="20"/>
        </w:rPr>
        <w:t xml:space="preserve">dans le Règlement d’appel à projets </w:t>
      </w:r>
      <w:r w:rsidRPr="001A0FD7">
        <w:rPr>
          <w:rFonts w:asciiTheme="majorHAnsi" w:eastAsia="Arial" w:hAnsiTheme="majorHAnsi" w:cstheme="majorHAnsi"/>
          <w:sz w:val="22"/>
          <w:szCs w:val="20"/>
        </w:rPr>
        <w:t>;</w:t>
      </w:r>
    </w:p>
    <w:p w14:paraId="72CB2CEE" w14:textId="77777777"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s’engage à respecter les obligations prévues dans la déclaration de partenariat du formulaire de demande de subvention et les principes de partenariat;</w:t>
      </w:r>
    </w:p>
    <w:p w14:paraId="77879953" w14:textId="77777777"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est directement responsable de la préparation, de la gestion et de la mise en œuvre de l’action avec ses partenaires, le cas échéant, et n'agit pas en qualité d’intermédiaire;</w:t>
      </w:r>
    </w:p>
    <w:p w14:paraId="2811F087" w14:textId="77777777" w:rsidR="00F27ACB" w:rsidRPr="001A0FD7" w:rsidRDefault="00574B82" w:rsidP="00861956">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et ses partenaires ne se trouvent dans aucune des situations les excluant de la participation aux m</w:t>
      </w:r>
      <w:r w:rsidRPr="00861956">
        <w:rPr>
          <w:rFonts w:asciiTheme="majorHAnsi" w:eastAsia="Arial" w:hAnsiTheme="majorHAnsi" w:cstheme="majorHAnsi"/>
          <w:sz w:val="22"/>
          <w:szCs w:val="20"/>
        </w:rPr>
        <w:t>archés et qui sont énumérées au point 2.2.</w:t>
      </w:r>
      <w:r w:rsidR="00A21E6A" w:rsidRPr="00861956">
        <w:rPr>
          <w:rFonts w:asciiTheme="majorHAnsi" w:eastAsia="Arial" w:hAnsiTheme="majorHAnsi" w:cstheme="majorHAnsi"/>
          <w:sz w:val="22"/>
          <w:szCs w:val="20"/>
        </w:rPr>
        <w:t>1</w:t>
      </w:r>
      <w:r w:rsidRPr="00861956">
        <w:rPr>
          <w:rFonts w:asciiTheme="majorHAnsi" w:eastAsia="Arial" w:hAnsiTheme="majorHAnsi" w:cstheme="majorHAnsi"/>
          <w:sz w:val="22"/>
          <w:szCs w:val="20"/>
        </w:rPr>
        <w:t xml:space="preserve"> du </w:t>
      </w:r>
      <w:r w:rsidR="00861956" w:rsidRPr="00861956">
        <w:rPr>
          <w:rFonts w:asciiTheme="majorHAnsi" w:eastAsia="Arial" w:hAnsiTheme="majorHAnsi" w:cstheme="majorHAnsi"/>
          <w:sz w:val="22"/>
          <w:szCs w:val="20"/>
        </w:rPr>
        <w:t xml:space="preserve">Règlement des marchés et des subventions </w:t>
      </w:r>
      <w:r w:rsidRPr="00861956">
        <w:rPr>
          <w:rFonts w:asciiTheme="majorHAnsi" w:eastAsia="Arial" w:hAnsiTheme="majorHAnsi" w:cstheme="majorHAnsi"/>
          <w:sz w:val="22"/>
          <w:szCs w:val="20"/>
        </w:rPr>
        <w:t xml:space="preserve">d’Expertise France (disponible à l'adresse Internet suivante : </w:t>
      </w:r>
      <w:hyperlink r:id="rId24" w:history="1">
        <w:r w:rsidR="00861956" w:rsidRPr="00861956">
          <w:rPr>
            <w:rStyle w:val="Lienhypertexte"/>
            <w:rFonts w:asciiTheme="majorHAnsi" w:eastAsia="Arial" w:hAnsiTheme="majorHAnsi" w:cstheme="majorHAnsi"/>
            <w:sz w:val="22"/>
            <w:szCs w:val="20"/>
          </w:rPr>
          <w:t>https://www.expertisefrance.fr/documents/20182/424160/DAJ_IM001-v01+-+R%C3%A9glement+des+march%C3%A9s+et+subventions_v2020.06.30_vf.pdf/f5a0d2ae-6768-461e-b92a-fa8979bc9dcc</w:t>
        </w:r>
      </w:hyperlink>
      <w:r w:rsidRPr="00861956">
        <w:rPr>
          <w:rFonts w:asciiTheme="majorHAnsi" w:eastAsia="Arial" w:hAnsiTheme="majorHAnsi" w:cstheme="majorHAnsi"/>
          <w:sz w:val="22"/>
          <w:szCs w:val="20"/>
        </w:rPr>
        <w:t>).</w:t>
      </w:r>
      <w:r w:rsidRPr="001A0FD7">
        <w:rPr>
          <w:rFonts w:asciiTheme="majorHAnsi" w:eastAsia="Arial" w:hAnsiTheme="majorHAnsi" w:cstheme="majorHAnsi"/>
          <w:sz w:val="22"/>
          <w:szCs w:val="20"/>
        </w:rPr>
        <w:t xml:space="preserve"> En outre, nous reconnaissons et acceptons que si nous participons tout en nous trouvant dans l'une quelconque de ces situations, nous pouvons être exclus d'autres procédures;</w:t>
      </w:r>
    </w:p>
    <w:p w14:paraId="534529C2" w14:textId="77777777"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le demandeur et chaque partenaire (le cas échéant) peuvent fournir immédiatement, sur demande, les pièces justificatives mentionnées </w:t>
      </w:r>
      <w:r w:rsidR="000D79B1">
        <w:rPr>
          <w:rFonts w:asciiTheme="majorHAnsi" w:eastAsia="Arial" w:hAnsiTheme="majorHAnsi" w:cstheme="majorHAnsi"/>
          <w:sz w:val="22"/>
          <w:szCs w:val="20"/>
        </w:rPr>
        <w:t>au Règlement d’appel à projets</w:t>
      </w:r>
      <w:r w:rsidRPr="001A0FD7">
        <w:rPr>
          <w:rFonts w:asciiTheme="majorHAnsi" w:eastAsia="Arial" w:hAnsiTheme="majorHAnsi" w:cstheme="majorHAnsi"/>
          <w:sz w:val="22"/>
          <w:szCs w:val="20"/>
        </w:rPr>
        <w:t>;</w:t>
      </w:r>
    </w:p>
    <w:p w14:paraId="1F5FD297" w14:textId="77777777" w:rsidR="00F27ACB" w:rsidRPr="001A0FD7" w:rsidRDefault="00574B82">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le demandeur et chaque partenaire (le cas échéant) est éligible conformément aux critères définis </w:t>
      </w:r>
      <w:r w:rsidR="000D79B1">
        <w:rPr>
          <w:rFonts w:asciiTheme="majorHAnsi" w:eastAsia="Arial" w:hAnsiTheme="majorHAnsi" w:cstheme="majorHAnsi"/>
          <w:sz w:val="22"/>
          <w:szCs w:val="20"/>
        </w:rPr>
        <w:t xml:space="preserve">au Règlement d’appel à projets </w:t>
      </w:r>
      <w:r w:rsidRPr="001A0FD7">
        <w:rPr>
          <w:rFonts w:asciiTheme="majorHAnsi" w:eastAsia="Arial" w:hAnsiTheme="majorHAnsi" w:cstheme="majorHAnsi"/>
          <w:sz w:val="22"/>
          <w:szCs w:val="20"/>
        </w:rPr>
        <w:t>;</w:t>
      </w:r>
    </w:p>
    <w:p w14:paraId="3A1EBFE6" w14:textId="77777777" w:rsidR="00F27ACB" w:rsidRPr="001A0FD7" w:rsidRDefault="00574B82">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si recommandé pour l'octroi d'une subvention, le demandeur accepte les conditions contractuelles telles que fixées dans le contrat standard annexé </w:t>
      </w:r>
      <w:r w:rsidR="000D79B1">
        <w:rPr>
          <w:rFonts w:asciiTheme="majorHAnsi" w:eastAsia="Arial" w:hAnsiTheme="majorHAnsi" w:cstheme="majorHAnsi"/>
          <w:sz w:val="22"/>
          <w:szCs w:val="20"/>
        </w:rPr>
        <w:t>au Règlement d’appel à projets</w:t>
      </w:r>
      <w:r w:rsidRPr="001A0FD7">
        <w:rPr>
          <w:rFonts w:asciiTheme="majorHAnsi" w:eastAsia="Arial" w:hAnsiTheme="majorHAnsi" w:cstheme="majorHAnsi"/>
          <w:sz w:val="22"/>
          <w:szCs w:val="20"/>
        </w:rPr>
        <w:t>.</w:t>
      </w:r>
    </w:p>
    <w:p w14:paraId="48B4BA9D" w14:textId="77777777" w:rsidR="00F27ACB" w:rsidRPr="001A0FD7" w:rsidRDefault="00F27ACB">
      <w:pPr>
        <w:tabs>
          <w:tab w:val="left" w:pos="6980"/>
        </w:tabs>
        <w:spacing w:after="120"/>
        <w:ind w:left="720" w:hanging="360"/>
        <w:jc w:val="both"/>
        <w:rPr>
          <w:rFonts w:asciiTheme="majorHAnsi" w:eastAsia="Arial" w:hAnsiTheme="majorHAnsi" w:cstheme="majorHAnsi"/>
          <w:sz w:val="22"/>
          <w:szCs w:val="20"/>
        </w:rPr>
      </w:pPr>
    </w:p>
    <w:p w14:paraId="5867EDA1" w14:textId="77777777" w:rsidR="00F27ACB" w:rsidRPr="001A0FD7" w:rsidRDefault="00F27ACB">
      <w:pPr>
        <w:tabs>
          <w:tab w:val="left" w:pos="-284"/>
        </w:tabs>
        <w:jc w:val="both"/>
        <w:rPr>
          <w:rFonts w:asciiTheme="majorHAnsi" w:eastAsia="Arial" w:hAnsiTheme="majorHAnsi" w:cstheme="majorHAnsi"/>
          <w:sz w:val="22"/>
          <w:szCs w:val="20"/>
        </w:rPr>
      </w:pPr>
    </w:p>
    <w:p w14:paraId="2614161A" w14:textId="77777777" w:rsidR="00F27ACB" w:rsidRPr="001A0FD7" w:rsidRDefault="00574B82">
      <w:pPr>
        <w:tabs>
          <w:tab w:val="left" w:pos="-284"/>
        </w:tabs>
        <w:rPr>
          <w:rFonts w:asciiTheme="majorHAnsi" w:eastAsia="Arial" w:hAnsiTheme="majorHAnsi" w:cstheme="majorHAnsi"/>
          <w:sz w:val="22"/>
          <w:szCs w:val="20"/>
        </w:rPr>
      </w:pPr>
      <w:r w:rsidRPr="001A0FD7">
        <w:rPr>
          <w:rFonts w:asciiTheme="majorHAnsi" w:eastAsia="Arial" w:hAnsiTheme="majorHAnsi" w:cstheme="majorHAnsi"/>
          <w:sz w:val="22"/>
          <w:szCs w:val="20"/>
        </w:rPr>
        <w:t>Signée au nom et pour le compte du demandeur</w:t>
      </w:r>
    </w:p>
    <w:p w14:paraId="6BA0AA66" w14:textId="77777777" w:rsidR="00F27ACB" w:rsidRPr="001A0FD7" w:rsidRDefault="00F27ACB">
      <w:pPr>
        <w:tabs>
          <w:tab w:val="left" w:pos="-284"/>
        </w:tabs>
        <w:rPr>
          <w:rFonts w:asciiTheme="majorHAnsi" w:eastAsia="Arial" w:hAnsiTheme="majorHAnsi" w:cstheme="majorHAnsi"/>
          <w:sz w:val="22"/>
          <w:szCs w:val="20"/>
        </w:rPr>
      </w:pPr>
    </w:p>
    <w:tbl>
      <w:tblPr>
        <w:tblStyle w:val="aff2"/>
        <w:tblW w:w="9050" w:type="dxa"/>
        <w:tblInd w:w="5" w:type="dxa"/>
        <w:tblLayout w:type="fixed"/>
        <w:tblLook w:val="0000" w:firstRow="0" w:lastRow="0" w:firstColumn="0" w:lastColumn="0" w:noHBand="0" w:noVBand="0"/>
      </w:tblPr>
      <w:tblGrid>
        <w:gridCol w:w="1842"/>
        <w:gridCol w:w="7208"/>
      </w:tblGrid>
      <w:tr w:rsidR="00F27ACB" w:rsidRPr="001A0FD7" w14:paraId="26900917" w14:textId="77777777">
        <w:trPr>
          <w:trHeight w:val="230"/>
        </w:trPr>
        <w:tc>
          <w:tcPr>
            <w:tcW w:w="1842" w:type="dxa"/>
            <w:tcBorders>
              <w:top w:val="single" w:sz="4" w:space="0" w:color="000000"/>
              <w:left w:val="single" w:sz="4" w:space="0" w:color="000000"/>
              <w:bottom w:val="single" w:sz="4" w:space="0" w:color="000000"/>
            </w:tcBorders>
            <w:shd w:val="clear" w:color="auto" w:fill="E6E6E6"/>
          </w:tcPr>
          <w:p w14:paraId="0DB60BC9" w14:textId="77777777"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Nom</w:t>
            </w:r>
          </w:p>
          <w:p w14:paraId="1BEED3E5" w14:textId="77777777"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14:paraId="3443C2AC" w14:textId="77777777" w:rsidR="00F27ACB" w:rsidRPr="001A0FD7" w:rsidRDefault="00F27ACB">
            <w:pPr>
              <w:rPr>
                <w:rFonts w:asciiTheme="majorHAnsi" w:eastAsia="Arial" w:hAnsiTheme="majorHAnsi" w:cstheme="majorHAnsi"/>
                <w:b/>
                <w:color w:val="000000"/>
                <w:sz w:val="22"/>
              </w:rPr>
            </w:pPr>
          </w:p>
        </w:tc>
      </w:tr>
      <w:tr w:rsidR="00F27ACB" w:rsidRPr="001A0FD7" w14:paraId="3DE99541" w14:textId="77777777">
        <w:trPr>
          <w:trHeight w:val="230"/>
        </w:trPr>
        <w:tc>
          <w:tcPr>
            <w:tcW w:w="1842" w:type="dxa"/>
            <w:tcBorders>
              <w:top w:val="single" w:sz="4" w:space="0" w:color="000000"/>
              <w:left w:val="single" w:sz="4" w:space="0" w:color="000000"/>
              <w:bottom w:val="single" w:sz="4" w:space="0" w:color="000000"/>
            </w:tcBorders>
            <w:shd w:val="clear" w:color="auto" w:fill="E6E6E6"/>
          </w:tcPr>
          <w:p w14:paraId="7EB99191" w14:textId="77777777"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Signature</w:t>
            </w:r>
          </w:p>
          <w:p w14:paraId="30125C31" w14:textId="77777777" w:rsidR="00F27ACB" w:rsidRPr="001A0FD7" w:rsidRDefault="00F27ACB">
            <w:pPr>
              <w:rPr>
                <w:rFonts w:asciiTheme="majorHAnsi" w:eastAsia="Arial" w:hAnsiTheme="majorHAnsi" w:cstheme="majorHAnsi"/>
                <w:b/>
                <w:color w:val="000000"/>
                <w:sz w:val="22"/>
              </w:rPr>
            </w:pPr>
          </w:p>
          <w:p w14:paraId="4B6788A9" w14:textId="77777777"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14:paraId="5DF29276" w14:textId="77777777" w:rsidR="00F27ACB" w:rsidRPr="001A0FD7" w:rsidRDefault="00F27ACB">
            <w:pPr>
              <w:rPr>
                <w:rFonts w:asciiTheme="majorHAnsi" w:eastAsia="Arial" w:hAnsiTheme="majorHAnsi" w:cstheme="majorHAnsi"/>
                <w:b/>
                <w:color w:val="000000"/>
                <w:sz w:val="22"/>
              </w:rPr>
            </w:pPr>
          </w:p>
        </w:tc>
      </w:tr>
      <w:tr w:rsidR="00F27ACB" w:rsidRPr="001A0FD7" w14:paraId="30888204" w14:textId="77777777">
        <w:trPr>
          <w:trHeight w:val="230"/>
        </w:trPr>
        <w:tc>
          <w:tcPr>
            <w:tcW w:w="1842" w:type="dxa"/>
            <w:tcBorders>
              <w:top w:val="single" w:sz="4" w:space="0" w:color="000000"/>
              <w:left w:val="single" w:sz="4" w:space="0" w:color="000000"/>
              <w:bottom w:val="single" w:sz="4" w:space="0" w:color="000000"/>
            </w:tcBorders>
            <w:shd w:val="clear" w:color="auto" w:fill="E6E6E6"/>
          </w:tcPr>
          <w:p w14:paraId="450FB707" w14:textId="77777777"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Fonction</w:t>
            </w:r>
          </w:p>
          <w:p w14:paraId="06ED6E46" w14:textId="77777777"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14:paraId="5DAC2807" w14:textId="77777777" w:rsidR="00F27ACB" w:rsidRPr="001A0FD7" w:rsidRDefault="00F27ACB">
            <w:pPr>
              <w:rPr>
                <w:rFonts w:asciiTheme="majorHAnsi" w:eastAsia="Arial" w:hAnsiTheme="majorHAnsi" w:cstheme="majorHAnsi"/>
                <w:b/>
                <w:color w:val="000000"/>
                <w:sz w:val="22"/>
              </w:rPr>
            </w:pPr>
          </w:p>
        </w:tc>
      </w:tr>
      <w:tr w:rsidR="00F27ACB" w:rsidRPr="001A0FD7" w14:paraId="19FF2541" w14:textId="77777777">
        <w:trPr>
          <w:trHeight w:val="230"/>
        </w:trPr>
        <w:tc>
          <w:tcPr>
            <w:tcW w:w="1842" w:type="dxa"/>
            <w:tcBorders>
              <w:top w:val="single" w:sz="4" w:space="0" w:color="000000"/>
              <w:left w:val="single" w:sz="4" w:space="0" w:color="000000"/>
              <w:bottom w:val="single" w:sz="4" w:space="0" w:color="000000"/>
            </w:tcBorders>
            <w:shd w:val="clear" w:color="auto" w:fill="E6E6E6"/>
          </w:tcPr>
          <w:p w14:paraId="7FF09563" w14:textId="77777777"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Date</w:t>
            </w:r>
          </w:p>
          <w:p w14:paraId="4B9FF12C" w14:textId="77777777"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14:paraId="51F408B7" w14:textId="77777777" w:rsidR="00F27ACB" w:rsidRPr="001A0FD7" w:rsidRDefault="00F27ACB">
            <w:pPr>
              <w:rPr>
                <w:rFonts w:asciiTheme="majorHAnsi" w:eastAsia="Arial" w:hAnsiTheme="majorHAnsi" w:cstheme="majorHAnsi"/>
                <w:b/>
                <w:color w:val="000000"/>
                <w:sz w:val="22"/>
              </w:rPr>
            </w:pPr>
          </w:p>
        </w:tc>
      </w:tr>
    </w:tbl>
    <w:p w14:paraId="6C45011B" w14:textId="77777777" w:rsidR="00F27ACB" w:rsidRPr="001A0FD7" w:rsidRDefault="00F27ACB" w:rsidP="00B844E7">
      <w:pPr>
        <w:spacing w:after="120"/>
        <w:rPr>
          <w:rFonts w:asciiTheme="majorHAnsi" w:eastAsia="Arial" w:hAnsiTheme="majorHAnsi" w:cstheme="majorHAnsi"/>
          <w:sz w:val="22"/>
          <w:szCs w:val="20"/>
        </w:rPr>
      </w:pPr>
    </w:p>
    <w:sectPr w:rsidR="00F27ACB" w:rsidRPr="001A0FD7" w:rsidSect="00D0335E">
      <w:headerReference w:type="even" r:id="rId25"/>
      <w:headerReference w:type="default" r:id="rId26"/>
      <w:footerReference w:type="even" r:id="rId27"/>
      <w:footerReference w:type="first" r:id="rId28"/>
      <w:pgSz w:w="11906" w:h="16838"/>
      <w:pgMar w:top="1134" w:right="1418" w:bottom="1134" w:left="1418" w:header="720" w:footer="570" w:gutter="0"/>
      <w:cols w:space="720" w:equalWidth="0">
        <w:col w:w="9406"/>
      </w:cols>
      <w:titlePg/>
      <w:docGrid w:linePitch="326"/>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Marwen MENZLI" w:date="2024-11-15T15:11:00Z" w:initials="MM">
    <w:p w14:paraId="0FD2F693" w14:textId="1B904265" w:rsidR="004170D6" w:rsidRDefault="004170D6">
      <w:pPr>
        <w:pStyle w:val="Commentaire"/>
      </w:pPr>
      <w:r>
        <w:rPr>
          <w:rStyle w:val="Marquedecommentaire"/>
        </w:rPr>
        <w:annotationRef/>
      </w:r>
      <w:r>
        <w:t>Dénomination de l’appel à projet</w:t>
      </w:r>
    </w:p>
  </w:comment>
  <w:comment w:id="57" w:author="Marwen MENZLI" w:date="2024-11-12T11:43:00Z" w:initials="MM">
    <w:p w14:paraId="6D5AFD30" w14:textId="77777777" w:rsidR="00F35A20" w:rsidRDefault="00E72266" w:rsidP="00F35A20">
      <w:pPr>
        <w:pStyle w:val="Commentaire"/>
      </w:pPr>
      <w:r>
        <w:rPr>
          <w:rStyle w:val="Marquedecommentaire"/>
        </w:rPr>
        <w:annotationRef/>
      </w:r>
      <w:r>
        <w:t>Devrais-je pré</w:t>
      </w:r>
      <w:r w:rsidR="00F35A20">
        <w:t xml:space="preserve"> remplir cette section ?</w:t>
      </w:r>
    </w:p>
  </w:comment>
  <w:comment w:id="73" w:author="Marwen MENZLI" w:date="2024-11-12T12:09:00Z" w:initials="MM">
    <w:p w14:paraId="3F69FF29" w14:textId="57F71E04" w:rsidR="008D718B" w:rsidRDefault="008D718B">
      <w:pPr>
        <w:pStyle w:val="Commentaire"/>
      </w:pPr>
      <w:r>
        <w:rPr>
          <w:rStyle w:val="Marquedecommentaire"/>
        </w:rPr>
        <w:annotationRef/>
      </w:r>
      <w:r>
        <w:t>Devrais-je pré remplis cette section aussi ?</w:t>
      </w:r>
    </w:p>
  </w:comment>
  <w:comment w:id="75" w:author="Marwen MENZLI" w:date="2024-11-12T12:09:00Z" w:initials="MM">
    <w:p w14:paraId="193FCC5A" w14:textId="5A0FB055" w:rsidR="0077434C" w:rsidRDefault="0077434C">
      <w:pPr>
        <w:pStyle w:val="Commentaire"/>
      </w:pPr>
      <w:r>
        <w:rPr>
          <w:rStyle w:val="Marquedecommentaire"/>
        </w:rPr>
        <w:annotationRef/>
      </w:r>
      <w:r>
        <w:t>Quid de cette section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FD2F693" w15:done="0"/>
  <w15:commentEx w15:paraId="6D5AFD30" w15:done="0"/>
  <w15:commentEx w15:paraId="3F69FF29" w15:done="0"/>
  <w15:commentEx w15:paraId="193FCC5A"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B2584" w14:textId="77777777" w:rsidR="000026AC" w:rsidRDefault="000026AC">
      <w:r>
        <w:separator/>
      </w:r>
    </w:p>
    <w:p w14:paraId="66CB2227" w14:textId="77777777" w:rsidR="000026AC" w:rsidRDefault="000026AC"/>
  </w:endnote>
  <w:endnote w:type="continuationSeparator" w:id="0">
    <w:p w14:paraId="42FDF8D9" w14:textId="77777777" w:rsidR="000026AC" w:rsidRDefault="000026AC">
      <w:r>
        <w:continuationSeparator/>
      </w:r>
    </w:p>
    <w:p w14:paraId="24406B22" w14:textId="77777777" w:rsidR="000026AC" w:rsidRDefault="00002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E0002EFF" w:usb1="C000785B" w:usb2="00000009" w:usb3="00000000" w:csb0="000001FF" w:csb1="00000000"/>
  </w:font>
  <w:font w:name="Lato">
    <w:altName w:val="Baskerville Old Face"/>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72499583"/>
      <w:docPartObj>
        <w:docPartGallery w:val="Page Numbers (Bottom of Page)"/>
        <w:docPartUnique/>
      </w:docPartObj>
    </w:sdtPr>
    <w:sdtEndPr>
      <w:rPr>
        <w:rStyle w:val="Numrodepage"/>
      </w:rPr>
    </w:sdtEndPr>
    <w:sdtContent>
      <w:p w14:paraId="100CDB20" w14:textId="77777777" w:rsidR="0072229F" w:rsidRDefault="0072229F" w:rsidP="00BD0383">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sdt>
    <w:sdtPr>
      <w:rPr>
        <w:rStyle w:val="Numrodepage"/>
      </w:rPr>
      <w:id w:val="386693012"/>
      <w:docPartObj>
        <w:docPartGallery w:val="Page Numbers (Bottom of Page)"/>
        <w:docPartUnique/>
      </w:docPartObj>
    </w:sdtPr>
    <w:sdtEndPr>
      <w:rPr>
        <w:rStyle w:val="Numrodepage"/>
      </w:rPr>
    </w:sdtEndPr>
    <w:sdtContent>
      <w:p w14:paraId="583F0AA7" w14:textId="77777777" w:rsidR="0072229F" w:rsidRDefault="0072229F" w:rsidP="00623217">
        <w:pPr>
          <w:pStyle w:val="Pieddepage"/>
          <w:framePr w:wrap="none" w:vAnchor="text" w:hAnchor="margin" w:xAlign="right" w:y="1"/>
          <w:ind w:right="360"/>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5889312" w14:textId="77777777" w:rsidR="0072229F" w:rsidRDefault="0072229F" w:rsidP="00261DCF">
    <w:pPr>
      <w:pStyle w:val="Pieddepage"/>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BF42A" w14:textId="77777777" w:rsidR="0072229F" w:rsidRDefault="0072229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68C9" w14:textId="3FBBE890" w:rsidR="0072229F" w:rsidRDefault="0072229F" w:rsidP="008E1D60">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B348F2">
      <w:rPr>
        <w:rFonts w:asciiTheme="majorHAnsi" w:eastAsia="Arial" w:hAnsiTheme="majorHAnsi" w:cstheme="majorHAnsi"/>
        <w:sz w:val="22"/>
        <w:szCs w:val="18"/>
      </w:rPr>
      <w:t>Page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B60EB8">
      <w:rPr>
        <w:rFonts w:asciiTheme="majorHAnsi" w:eastAsia="Arial" w:hAnsiTheme="majorHAnsi" w:cstheme="majorHAnsi"/>
        <w:b/>
        <w:noProof/>
        <w:sz w:val="22"/>
        <w:szCs w:val="18"/>
      </w:rPr>
      <w:t>25</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B348F2">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B60EB8">
      <w:rPr>
        <w:rFonts w:asciiTheme="majorHAnsi" w:eastAsia="Arial" w:hAnsiTheme="majorHAnsi" w:cstheme="majorHAnsi"/>
        <w:b/>
        <w:noProof/>
        <w:sz w:val="22"/>
        <w:szCs w:val="18"/>
      </w:rPr>
      <w:t>29</w:t>
    </w:r>
    <w:r w:rsidRPr="0098569A">
      <w:rPr>
        <w:rFonts w:asciiTheme="majorHAnsi" w:eastAsia="Arial" w:hAnsiTheme="majorHAnsi" w:cstheme="majorHAnsi"/>
        <w:b/>
        <w:sz w:val="22"/>
        <w:szCs w:val="18"/>
      </w:rPr>
      <w:fldChar w:fldCharType="end"/>
    </w:r>
  </w:p>
  <w:p w14:paraId="19D494F4" w14:textId="77777777" w:rsidR="0072229F" w:rsidRDefault="0072229F" w:rsidP="008E1D60">
    <w:pPr>
      <w:pBdr>
        <w:top w:val="single" w:sz="6" w:space="5" w:color="000000"/>
      </w:pBdr>
      <w:tabs>
        <w:tab w:val="right" w:pos="9356"/>
      </w:tabs>
      <w:ind w:right="5"/>
      <w:rPr>
        <w:rFonts w:asciiTheme="majorHAnsi" w:eastAsia="Arial" w:hAnsiTheme="majorHAnsi" w:cstheme="majorHAnsi"/>
        <w:b/>
        <w:sz w:val="22"/>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CA93E" w14:textId="5F66D0F1" w:rsidR="0072229F" w:rsidRDefault="0072229F" w:rsidP="00984EB6">
    <w:pPr>
      <w:pBdr>
        <w:top w:val="single" w:sz="6" w:space="5" w:color="000000"/>
      </w:pBdr>
      <w:tabs>
        <w:tab w:val="right" w:pos="9350"/>
      </w:tabs>
      <w:ind w:right="5"/>
      <w:rPr>
        <w:rFonts w:asciiTheme="majorHAnsi" w:eastAsia="Arial" w:hAnsiTheme="majorHAnsi" w:cstheme="majorHAnsi"/>
        <w:b/>
        <w:sz w:val="22"/>
        <w:szCs w:val="18"/>
      </w:rPr>
    </w:pPr>
    <w:r>
      <w:rPr>
        <w:rFonts w:ascii="Calibri" w:eastAsia="Times" w:hAnsi="Calibri" w:cs="Arial"/>
        <w:sz w:val="22"/>
        <w:szCs w:val="22"/>
        <w:lang w:eastAsia="zh-CN"/>
      </w:rPr>
      <w:t>DAJ_F051_v02</w:t>
    </w:r>
    <w:r w:rsidRPr="0098569A">
      <w:rPr>
        <w:rFonts w:asciiTheme="majorHAnsi" w:eastAsia="Arial" w:hAnsiTheme="majorHAnsi" w:cstheme="majorHAnsi"/>
        <w:b/>
        <w:sz w:val="22"/>
        <w:szCs w:val="18"/>
      </w:rPr>
      <w:tab/>
    </w:r>
    <w:r w:rsidRPr="00984EB6">
      <w:rPr>
        <w:rFonts w:asciiTheme="majorHAnsi" w:eastAsia="Arial" w:hAnsiTheme="majorHAnsi" w:cstheme="majorHAnsi"/>
        <w:sz w:val="22"/>
        <w:szCs w:val="18"/>
      </w:rPr>
      <w:t>Page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B60EB8">
      <w:rPr>
        <w:rFonts w:asciiTheme="majorHAnsi" w:eastAsia="Arial" w:hAnsiTheme="majorHAnsi" w:cstheme="majorHAnsi"/>
        <w:b/>
        <w:noProof/>
        <w:sz w:val="22"/>
        <w:szCs w:val="18"/>
      </w:rPr>
      <w:t>1</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984EB6">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B60EB8">
      <w:rPr>
        <w:rFonts w:asciiTheme="majorHAnsi" w:eastAsia="Arial" w:hAnsiTheme="majorHAnsi" w:cstheme="majorHAnsi"/>
        <w:b/>
        <w:noProof/>
        <w:sz w:val="22"/>
        <w:szCs w:val="18"/>
      </w:rPr>
      <w:t>29</w:t>
    </w:r>
    <w:r w:rsidRPr="0098569A">
      <w:rPr>
        <w:rFonts w:asciiTheme="majorHAnsi" w:eastAsia="Arial" w:hAnsiTheme="majorHAnsi" w:cstheme="majorHAnsi"/>
        <w:b/>
        <w:sz w:val="22"/>
        <w:szCs w:val="18"/>
      </w:rPr>
      <w:fldChar w:fldCharType="end"/>
    </w:r>
  </w:p>
  <w:p w14:paraId="2FA59700" w14:textId="77777777" w:rsidR="0072229F" w:rsidRPr="00BF6D64" w:rsidRDefault="0072229F" w:rsidP="00BF6D64">
    <w:pPr>
      <w:pBdr>
        <w:top w:val="single" w:sz="6" w:space="5" w:color="000000"/>
      </w:pBdr>
      <w:tabs>
        <w:tab w:val="right" w:pos="9356"/>
      </w:tabs>
      <w:ind w:right="5"/>
      <w:rPr>
        <w:rFonts w:asciiTheme="majorHAnsi" w:eastAsia="Arial" w:hAnsiTheme="majorHAnsi" w:cstheme="majorHAnsi"/>
        <w:b/>
        <w:bCs/>
        <w:sz w:val="22"/>
        <w:szCs w:val="18"/>
      </w:rPr>
    </w:pPr>
    <w:r w:rsidRPr="00BF6D64">
      <w:rPr>
        <w:rFonts w:asciiTheme="majorHAnsi" w:eastAsia="Arial" w:hAnsiTheme="majorHAnsi" w:cstheme="majorHAnsi"/>
        <w:b/>
        <w:sz w:val="22"/>
        <w:szCs w:val="18"/>
      </w:rPr>
      <w:t>Ju</w:t>
    </w:r>
    <w:r>
      <w:rPr>
        <w:rFonts w:asciiTheme="majorHAnsi" w:eastAsia="Arial" w:hAnsiTheme="majorHAnsi" w:cstheme="majorHAnsi"/>
        <w:b/>
        <w:sz w:val="22"/>
        <w:szCs w:val="18"/>
      </w:rPr>
      <w:t>illet</w:t>
    </w:r>
    <w:r w:rsidRPr="00BF6D64">
      <w:rPr>
        <w:rFonts w:asciiTheme="majorHAnsi" w:eastAsia="Arial" w:hAnsiTheme="majorHAnsi" w:cstheme="majorHAnsi"/>
        <w:b/>
        <w:sz w:val="22"/>
        <w:szCs w:val="18"/>
      </w:rPr>
      <w:t xml:space="preserve"> 2022</w:t>
    </w:r>
    <w:r w:rsidRPr="00BF6D64">
      <w:rPr>
        <w:rFonts w:asciiTheme="majorHAnsi" w:eastAsia="Arial" w:hAnsiTheme="majorHAnsi" w:cstheme="majorHAnsi"/>
        <w:b/>
        <w:sz w:val="22"/>
        <w:szCs w:val="18"/>
      </w:rPr>
      <w:tab/>
    </w:r>
  </w:p>
  <w:p w14:paraId="7E9EAEEB" w14:textId="77777777" w:rsidR="0072229F" w:rsidRPr="00984EB6" w:rsidRDefault="0072229F" w:rsidP="00BF6D64">
    <w:pPr>
      <w:pBdr>
        <w:top w:val="single" w:sz="6" w:space="5" w:color="000000"/>
      </w:pBdr>
      <w:tabs>
        <w:tab w:val="right" w:pos="9356"/>
      </w:tabs>
      <w:ind w:right="5"/>
      <w:rPr>
        <w:rFonts w:asciiTheme="majorHAnsi" w:eastAsia="Arial" w:hAnsiTheme="majorHAnsi" w:cstheme="majorHAnsi"/>
        <w:sz w:val="16"/>
        <w:szCs w:val="18"/>
      </w:rPr>
    </w:pPr>
    <w:r w:rsidRPr="00BF6D64">
      <w:rPr>
        <w:rFonts w:asciiTheme="majorHAnsi" w:eastAsia="Arial" w:hAnsiTheme="majorHAnsi" w:cstheme="majorHAnsi"/>
        <w:sz w:val="22"/>
        <w:szCs w:val="18"/>
      </w:rPr>
      <w:br/>
    </w:r>
    <w:r w:rsidRPr="00984EB6">
      <w:rPr>
        <w:rFonts w:asciiTheme="majorHAnsi" w:eastAsia="Arial" w:hAnsiTheme="majorHAnsi" w:cstheme="majorHAnsi"/>
        <w:sz w:val="16"/>
        <w:szCs w:val="18"/>
      </w:rPr>
      <w:t xml:space="preserve">Expertise France </w:t>
    </w:r>
    <w:r w:rsidRPr="00984EB6">
      <w:rPr>
        <w:rFonts w:asciiTheme="majorHAnsi" w:eastAsia="Arial" w:hAnsiTheme="majorHAnsi" w:cstheme="majorHAnsi"/>
        <w:sz w:val="16"/>
        <w:szCs w:val="18"/>
      </w:rPr>
      <w:br/>
      <w:t>SIRET : 808 734 792 00027</w:t>
    </w:r>
  </w:p>
  <w:p w14:paraId="28A957FF" w14:textId="77777777" w:rsidR="0072229F" w:rsidRPr="00984EB6" w:rsidRDefault="0072229F" w:rsidP="00BF6D64">
    <w:pPr>
      <w:pBdr>
        <w:top w:val="single" w:sz="6" w:space="5" w:color="000000"/>
      </w:pBdr>
      <w:tabs>
        <w:tab w:val="right" w:pos="9356"/>
      </w:tabs>
      <w:ind w:right="5"/>
      <w:rPr>
        <w:rFonts w:asciiTheme="majorHAnsi" w:eastAsia="Arial" w:hAnsiTheme="majorHAnsi" w:cstheme="majorHAnsi"/>
        <w:sz w:val="16"/>
        <w:szCs w:val="18"/>
      </w:rPr>
    </w:pPr>
    <w:r w:rsidRPr="00984EB6">
      <w:rPr>
        <w:rFonts w:asciiTheme="majorHAnsi" w:eastAsia="Arial" w:hAnsiTheme="majorHAnsi" w:cstheme="majorHAnsi"/>
        <w:sz w:val="16"/>
        <w:szCs w:val="18"/>
      </w:rPr>
      <w:t>40, Boulevard de Port-Royal - 75005 Paris – France</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34206" w14:textId="18801319" w:rsidR="0072229F" w:rsidRDefault="0072229F" w:rsidP="009955AF">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793D88">
      <w:rPr>
        <w:rFonts w:asciiTheme="majorHAnsi" w:eastAsia="Arial" w:hAnsiTheme="majorHAnsi" w:cstheme="majorHAnsi"/>
        <w:sz w:val="22"/>
        <w:szCs w:val="18"/>
      </w:rPr>
      <w:t xml:space="preserve">Page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B60EB8">
      <w:rPr>
        <w:rFonts w:asciiTheme="majorHAnsi" w:eastAsia="Arial" w:hAnsiTheme="majorHAnsi" w:cstheme="majorHAnsi"/>
        <w:b/>
        <w:noProof/>
        <w:sz w:val="22"/>
        <w:szCs w:val="18"/>
      </w:rPr>
      <w:t>14</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793D88">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B60EB8">
      <w:rPr>
        <w:rFonts w:asciiTheme="majorHAnsi" w:eastAsia="Arial" w:hAnsiTheme="majorHAnsi" w:cstheme="majorHAnsi"/>
        <w:b/>
        <w:noProof/>
        <w:sz w:val="22"/>
        <w:szCs w:val="18"/>
      </w:rPr>
      <w:t>29</w:t>
    </w:r>
    <w:r w:rsidRPr="0098569A">
      <w:rPr>
        <w:rFonts w:asciiTheme="majorHAnsi" w:eastAsia="Arial" w:hAnsiTheme="majorHAnsi" w:cstheme="majorHAnsi"/>
        <w:b/>
        <w:sz w:val="22"/>
        <w:szCs w:val="18"/>
      </w:rPr>
      <w:fldChar w:fldCharType="end"/>
    </w:r>
  </w:p>
  <w:p w14:paraId="5698BDC4" w14:textId="77777777" w:rsidR="0072229F" w:rsidRPr="009955AF" w:rsidRDefault="0072229F" w:rsidP="009955AF">
    <w:pPr>
      <w:pBdr>
        <w:top w:val="single" w:sz="6" w:space="5" w:color="000000"/>
      </w:pBdr>
      <w:tabs>
        <w:tab w:val="right" w:pos="9356"/>
      </w:tabs>
      <w:ind w:right="5"/>
      <w:rPr>
        <w:rFonts w:asciiTheme="majorHAnsi" w:eastAsia="Arial" w:hAnsiTheme="majorHAnsi" w:cstheme="majorHAnsi"/>
        <w:b/>
        <w:sz w:val="22"/>
        <w:szCs w:val="18"/>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10691" w14:textId="77777777" w:rsidR="0072229F" w:rsidRDefault="0072229F"/>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CBDA4" w14:textId="77777777" w:rsidR="0072229F" w:rsidRDefault="0072229F"/>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0271F" w14:textId="77777777" w:rsidR="0072229F" w:rsidRDefault="0072229F"/>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A9D53" w14:textId="77777777" w:rsidR="0072229F" w:rsidRDefault="0072229F"/>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710B4" w14:textId="77777777" w:rsidR="0072229F" w:rsidRDefault="0072229F"/>
  <w:p w14:paraId="11A8AC13" w14:textId="77777777" w:rsidR="0072229F" w:rsidRDefault="0072229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8EB0C" w14:textId="77777777" w:rsidR="000026AC" w:rsidRDefault="000026AC">
      <w:r>
        <w:separator/>
      </w:r>
    </w:p>
    <w:p w14:paraId="3F9DF28B" w14:textId="77777777" w:rsidR="000026AC" w:rsidRDefault="000026AC"/>
  </w:footnote>
  <w:footnote w:type="continuationSeparator" w:id="0">
    <w:p w14:paraId="104D4A25" w14:textId="77777777" w:rsidR="000026AC" w:rsidRDefault="000026AC">
      <w:r>
        <w:continuationSeparator/>
      </w:r>
    </w:p>
    <w:p w14:paraId="00222B1D" w14:textId="77777777" w:rsidR="000026AC" w:rsidRDefault="000026AC"/>
  </w:footnote>
  <w:footnote w:id="1">
    <w:p w14:paraId="6E2A73DB" w14:textId="77777777" w:rsidR="0072229F" w:rsidRPr="00784590" w:rsidRDefault="0072229F">
      <w:pPr>
        <w:widowControl w:val="0"/>
        <w:pBdr>
          <w:top w:val="nil"/>
          <w:left w:val="nil"/>
          <w:bottom w:val="nil"/>
          <w:right w:val="nil"/>
          <w:between w:val="nil"/>
        </w:pBdr>
        <w:tabs>
          <w:tab w:val="left" w:pos="-720"/>
        </w:tabs>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Tout changement relatif aux adresses, numéros de téléphone, numéros de fax et en particulier à l'adresse e-mail, doit être notifié par écrit à Expertise France.</w:t>
      </w:r>
    </w:p>
  </w:footnote>
  <w:footnote w:id="2">
    <w:p w14:paraId="6DAB86A0" w14:textId="77777777" w:rsidR="0072229F" w:rsidRPr="00784590" w:rsidRDefault="0072229F"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Le cas échéant, indiquez également la contribution demandée en pourcentage du total des coûts acceptés.</w:t>
      </w:r>
    </w:p>
  </w:footnote>
  <w:footnote w:id="3">
    <w:p w14:paraId="6858A1E2" w14:textId="77777777" w:rsidR="0072229F" w:rsidRPr="00784590" w:rsidRDefault="0072229F" w:rsidP="00574B82">
      <w:pPr>
        <w:spacing w:after="60"/>
        <w:jc w:val="both"/>
        <w:rPr>
          <w:rFonts w:asciiTheme="majorHAnsi" w:eastAsia="Calibri" w:hAnsiTheme="majorHAnsi" w:cstheme="majorHAnsi"/>
          <w:sz w:val="20"/>
          <w:szCs w:val="20"/>
          <w:lang w:eastAsia="en-US"/>
        </w:rPr>
      </w:pPr>
      <w:r w:rsidRPr="00784590">
        <w:rPr>
          <w:rStyle w:val="Appelnotedebasdep"/>
          <w:rFonts w:asciiTheme="majorHAnsi" w:hAnsiTheme="majorHAnsi" w:cstheme="majorHAnsi"/>
          <w:sz w:val="20"/>
        </w:rPr>
        <w:footnoteRef/>
      </w:r>
      <w:r w:rsidRPr="00784590">
        <w:rPr>
          <w:rFonts w:asciiTheme="majorHAnsi" w:hAnsiTheme="majorHAnsi" w:cstheme="majorHAnsi"/>
          <w:spacing w:val="-2"/>
          <w:sz w:val="20"/>
        </w:rPr>
        <w:t xml:space="preserve"> Les « groupes cibles » sont les groupes/entités qui bénéficieront directement de l’action au niveau de l’objectif de l’action.</w:t>
      </w:r>
    </w:p>
  </w:footnote>
  <w:footnote w:id="4">
    <w:p w14:paraId="2B473B63" w14:textId="77777777" w:rsidR="0072229F" w:rsidRPr="00784590" w:rsidRDefault="0072229F"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Les « bénéficiaires finaux » sont ceux qui bénéficieront de l’action à long terme au niveau de la société ou du secteur au sens large.</w:t>
      </w:r>
    </w:p>
  </w:footnote>
  <w:footnote w:id="5">
    <w:p w14:paraId="66BE0819" w14:textId="77777777" w:rsidR="0072229F" w:rsidRPr="00784590" w:rsidRDefault="0072229F"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Y compris les droits des personnes handicapées. Pour de plus amples informations, voir la « Note d’orientation sur le handicap et le développement » disponible à l’adresse suivante : </w:t>
      </w:r>
      <w:hyperlink r:id="rId1">
        <w:r w:rsidRPr="00784590">
          <w:rPr>
            <w:rStyle w:val="Lienhypertexte"/>
            <w:rFonts w:asciiTheme="majorHAnsi" w:hAnsiTheme="majorHAnsi" w:cstheme="majorHAnsi"/>
          </w:rPr>
          <w:t>https://ec.europa.eu/europeaid/disability-inclusive-development-cooperation-guidance-note-eu-staff_en</w:t>
        </w:r>
      </w:hyperlink>
      <w:r w:rsidRPr="00784590">
        <w:rPr>
          <w:rFonts w:asciiTheme="majorHAnsi" w:hAnsiTheme="majorHAnsi" w:cstheme="majorHAnsi"/>
        </w:rPr>
        <w:t>.</w:t>
      </w:r>
    </w:p>
  </w:footnote>
  <w:footnote w:id="6">
    <w:p w14:paraId="23499DB2" w14:textId="77777777" w:rsidR="0072229F" w:rsidRPr="00784590" w:rsidRDefault="0072229F" w:rsidP="00574B82">
      <w:pPr>
        <w:autoSpaceDE w:val="0"/>
        <w:autoSpaceDN w:val="0"/>
        <w:adjustRightInd w:val="0"/>
        <w:jc w:val="both"/>
        <w:rPr>
          <w:rFonts w:asciiTheme="majorHAnsi" w:hAnsiTheme="majorHAnsi" w:cstheme="majorHAnsi"/>
          <w:sz w:val="20"/>
        </w:rPr>
      </w:pPr>
      <w:r w:rsidRPr="00784590">
        <w:rPr>
          <w:rStyle w:val="Appelnotedebasdep"/>
          <w:rFonts w:asciiTheme="majorHAnsi" w:hAnsiTheme="majorHAnsi" w:cstheme="majorHAnsi"/>
          <w:sz w:val="20"/>
        </w:rPr>
        <w:footnoteRef/>
      </w:r>
      <w:r w:rsidRPr="00784590">
        <w:rPr>
          <w:rFonts w:asciiTheme="majorHAnsi" w:hAnsiTheme="majorHAnsi" w:cstheme="majorHAnsi"/>
        </w:rPr>
        <w:t xml:space="preserve"> </w:t>
      </w:r>
      <w:r w:rsidRPr="00784590">
        <w:rPr>
          <w:rFonts w:asciiTheme="majorHAnsi" w:hAnsiTheme="majorHAnsi" w:cstheme="majorHAnsi"/>
          <w:sz w:val="20"/>
        </w:rPr>
        <w:t xml:space="preserve">Voir la note d’orientation sur l’égalité entre les hommes et les femmes disponible à l’adresse suivante : </w:t>
      </w:r>
      <w:hyperlink r:id="rId2">
        <w:r w:rsidRPr="00784590">
          <w:rPr>
            <w:rStyle w:val="Lienhypertexte"/>
            <w:rFonts w:asciiTheme="majorHAnsi" w:hAnsiTheme="majorHAnsi" w:cstheme="majorHAnsi"/>
            <w:sz w:val="20"/>
          </w:rPr>
          <w:t>https://ec.europa.eu/europeaid/toolkit-mainstreaming-gender-equality-ec-development-cooperation_en</w:t>
        </w:r>
      </w:hyperlink>
      <w:r w:rsidRPr="00784590">
        <w:rPr>
          <w:rStyle w:val="Lienhypertexte"/>
          <w:rFonts w:asciiTheme="majorHAnsi" w:hAnsiTheme="majorHAnsi" w:cstheme="majorHAnsi"/>
          <w:sz w:val="20"/>
        </w:rPr>
        <w:t>.</w:t>
      </w:r>
    </w:p>
  </w:footnote>
  <w:footnote w:id="7">
    <w:p w14:paraId="5A337DBE" w14:textId="77777777" w:rsidR="0072229F" w:rsidRPr="00784590" w:rsidRDefault="0072229F"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Voir le les lignes directrices pour l’intégration de l’environnement disponibles à l’adresse suivante : </w:t>
      </w:r>
      <w:hyperlink r:id="rId3">
        <w:r w:rsidRPr="00784590">
          <w:rPr>
            <w:rStyle w:val="Lienhypertexte"/>
            <w:rFonts w:asciiTheme="majorHAnsi" w:hAnsiTheme="majorHAnsi" w:cstheme="majorHAnsi"/>
          </w:rPr>
          <w:t>https://ec.europa.eu/europeaid/sectors/economic-growth/environment-and-green-economy/climate-change-and-environment_en</w:t>
        </w:r>
      </w:hyperlink>
      <w:r w:rsidRPr="00784590">
        <w:rPr>
          <w:rStyle w:val="Lienhypertexte"/>
          <w:rFonts w:asciiTheme="majorHAnsi" w:hAnsiTheme="majorHAnsi" w:cstheme="majorHAnsi"/>
        </w:rPr>
        <w:t>.</w:t>
      </w:r>
    </w:p>
  </w:footnote>
  <w:footnote w:id="8">
    <w:p w14:paraId="046BD830" w14:textId="77777777" w:rsidR="0072229F" w:rsidRPr="00784590" w:rsidRDefault="0072229F"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Voir la note de bas de page 2.</w:t>
      </w:r>
    </w:p>
  </w:footnote>
  <w:footnote w:id="9">
    <w:p w14:paraId="38516E13" w14:textId="77777777" w:rsidR="0072229F" w:rsidRPr="00784590" w:rsidRDefault="0072229F" w:rsidP="00FB2856">
      <w:pPr>
        <w:pStyle w:val="Notedebasdepage"/>
        <w:rPr>
          <w:rFonts w:asciiTheme="majorHAnsi" w:hAnsiTheme="majorHAnsi" w:cstheme="majorHAnsi"/>
        </w:rPr>
      </w:pPr>
      <w:r w:rsidRPr="00784590">
        <w:rPr>
          <w:rFonts w:asciiTheme="majorHAnsi" w:hAnsiTheme="majorHAnsi" w:cstheme="majorHAnsi"/>
        </w:rPr>
        <w:t>** Par exemple, organisme à but non lucratif, organisme gouvernemental, organisation internationale.</w:t>
      </w:r>
    </w:p>
  </w:footnote>
  <w:footnote w:id="10">
    <w:p w14:paraId="26F89111" w14:textId="77777777" w:rsidR="0072229F" w:rsidRPr="00784590" w:rsidRDefault="0072229F">
      <w:pPr>
        <w:widowControl w:val="0"/>
        <w:pBdr>
          <w:top w:val="nil"/>
          <w:left w:val="nil"/>
          <w:bottom w:val="nil"/>
          <w:right w:val="nil"/>
          <w:between w:val="nil"/>
        </w:pBdr>
        <w:tabs>
          <w:tab w:val="left" w:pos="-436"/>
          <w:tab w:val="left" w:pos="-152"/>
          <w:tab w:val="left" w:pos="132"/>
          <w:tab w:val="left" w:pos="1136"/>
        </w:tabs>
        <w:spacing w:after="120"/>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"Les bénéficiaires finaux" sont ceux à qui profitera le projet sur le long terme au niveau de la société ou du secteur au sens large</w:t>
      </w:r>
    </w:p>
  </w:footnote>
  <w:footnote w:id="11">
    <w:p w14:paraId="28E1FB90" w14:textId="77777777" w:rsidR="0072229F" w:rsidRPr="00784590" w:rsidRDefault="0072229F">
      <w:pPr>
        <w:widowControl w:val="0"/>
        <w:rPr>
          <w:rFonts w:asciiTheme="majorHAnsi" w:eastAsia="Calibri" w:hAnsiTheme="majorHAnsi" w:cstheme="majorHAnsi"/>
          <w:sz w:val="20"/>
          <w:szCs w:val="20"/>
        </w:rPr>
      </w:pPr>
      <w:r w:rsidRPr="00784590">
        <w:rPr>
          <w:rFonts w:asciiTheme="majorHAnsi" w:hAnsiTheme="majorHAnsi" w:cstheme="majorHAnsi"/>
          <w:vertAlign w:val="superscript"/>
        </w:rPr>
        <w:footnoteRef/>
      </w:r>
      <w:r w:rsidRPr="00784590">
        <w:rPr>
          <w:rFonts w:asciiTheme="majorHAnsi" w:eastAsia="Calibri" w:hAnsiTheme="majorHAnsi" w:cstheme="majorHAnsi"/>
          <w:sz w:val="20"/>
          <w:szCs w:val="20"/>
        </w:rPr>
        <w:t xml:space="preserve"> Sensible au genre : programmes, démarches ou activités qui reconnaissent les besoins et les limites de chaque personne en fonction du genre auquel elle appartient, de son âge et de son orientation sexuelle, et y répondent. (Définition FM)</w:t>
      </w:r>
    </w:p>
  </w:footnote>
  <w:footnote w:id="12">
    <w:p w14:paraId="007C9A9C" w14:textId="77777777" w:rsidR="0072229F" w:rsidRPr="00784590" w:rsidRDefault="0072229F">
      <w:pPr>
        <w:widowControl w:val="0"/>
        <w:pBdr>
          <w:top w:val="nil"/>
          <w:left w:val="nil"/>
          <w:bottom w:val="nil"/>
          <w:right w:val="nil"/>
          <w:between w:val="nil"/>
        </w:pBdr>
        <w:tabs>
          <w:tab w:val="left" w:pos="-720"/>
        </w:tabs>
        <w:spacing w:after="120"/>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 xml:space="preserve"> </w:t>
      </w:r>
      <w:r w:rsidRPr="00784590">
        <w:rPr>
          <w:rFonts w:asciiTheme="majorHAnsi" w:eastAsia="Arial" w:hAnsiTheme="majorHAnsi" w:cstheme="majorHAnsi"/>
          <w:color w:val="000000"/>
          <w:sz w:val="16"/>
          <w:szCs w:val="16"/>
        </w:rPr>
        <w:tab/>
        <w:t>N = année financière précédente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9F2BA" w14:textId="77777777" w:rsidR="0072229F" w:rsidRPr="00405B5E" w:rsidRDefault="0072229F"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613AF4D3" wp14:editId="2DCF2809">
          <wp:extent cx="1094980" cy="5600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4980" cy="560040"/>
                  </a:xfrm>
                  <a:prstGeom prst="rect">
                    <a:avLst/>
                  </a:prstGeom>
                </pic:spPr>
              </pic:pic>
            </a:graphicData>
          </a:graphic>
        </wp:inline>
      </w:drawing>
    </w:r>
    <w:r>
      <w:rPr>
        <w:rFonts w:asciiTheme="majorHAnsi" w:hAnsiTheme="majorHAnsi" w:cstheme="majorHAnsi"/>
      </w:rPr>
      <w:tab/>
    </w:r>
  </w:p>
  <w:p w14:paraId="3721AE33" w14:textId="77777777" w:rsidR="0072229F" w:rsidRPr="00984EB6" w:rsidRDefault="0072229F" w:rsidP="00E15C2A">
    <w:pPr>
      <w:tabs>
        <w:tab w:val="right" w:pos="9356"/>
      </w:tabs>
      <w:rPr>
        <w:rFonts w:asciiTheme="majorHAnsi" w:hAnsiTheme="majorHAnsi" w:cstheme="majorHAnsi"/>
        <w:u w:val="single"/>
      </w:rPr>
    </w:pPr>
    <w:r w:rsidRPr="00984EB6">
      <w:rPr>
        <w:rFonts w:asciiTheme="majorHAnsi" w:eastAsia="Times" w:hAnsiTheme="majorHAnsi" w:cstheme="majorHAnsi"/>
        <w:b/>
        <w:bCs/>
        <w:smallCaps/>
        <w:sz w:val="20"/>
        <w:szCs w:val="20"/>
        <w:u w:val="single"/>
        <w:lang w:eastAsia="zh-CN"/>
      </w:rPr>
      <w:t>Formulaire demande de subvention (partie information)</w:t>
    </w:r>
    <w:r w:rsidRPr="00984EB6">
      <w:rPr>
        <w:rFonts w:asciiTheme="majorHAnsi" w:hAnsiTheme="majorHAnsi" w:cstheme="majorHAnsi"/>
        <w:b/>
        <w:u w:val="single"/>
      </w:rPr>
      <w:tab/>
    </w:r>
    <w:r w:rsidRPr="00984EB6">
      <w:rPr>
        <w:rFonts w:asciiTheme="majorHAnsi" w:eastAsia="Times" w:hAnsiTheme="majorHAnsi" w:cstheme="majorHAnsi"/>
        <w:b/>
        <w:bCs/>
        <w:smallCaps/>
        <w:sz w:val="20"/>
        <w:szCs w:val="20"/>
        <w:u w:val="single"/>
        <w:lang w:eastAsia="zh-CN"/>
      </w:rPr>
      <w:t>ANNEXE A.1</w:t>
    </w:r>
  </w:p>
  <w:p w14:paraId="2224BDA9" w14:textId="77777777" w:rsidR="0072229F" w:rsidRDefault="0072229F" w:rsidP="00E15C2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801AD" w14:textId="77777777" w:rsidR="0072229F" w:rsidRDefault="0072229F" w:rsidP="00E15C2A">
    <w:pPr>
      <w:pStyle w:val="En-tte"/>
    </w:pPr>
    <w:r w:rsidRPr="007C4B20">
      <w:rPr>
        <w:rFonts w:eastAsia="Cambria" w:cs="Arial"/>
        <w:noProof/>
        <w:sz w:val="16"/>
      </w:rPr>
      <w:drawing>
        <wp:inline distT="0" distB="0" distL="0" distR="0" wp14:anchorId="7F3FA287" wp14:editId="474B1D43">
          <wp:extent cx="1410814" cy="72157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0814" cy="721577"/>
                  </a:xfrm>
                  <a:prstGeom prst="rect">
                    <a:avLst/>
                  </a:prstGeom>
                </pic:spPr>
              </pic:pic>
            </a:graphicData>
          </a:graphic>
        </wp:inline>
      </w:drawing>
    </w:r>
  </w:p>
  <w:p w14:paraId="46A54913" w14:textId="77777777" w:rsidR="0072229F" w:rsidRPr="00E15C2A" w:rsidRDefault="0072229F" w:rsidP="00E15C2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9DBA6" w14:textId="77777777" w:rsidR="0072229F" w:rsidRPr="00405B5E" w:rsidRDefault="0072229F"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27AE75DF" wp14:editId="6AECC061">
          <wp:extent cx="1360865" cy="6960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65" cy="696030"/>
                  </a:xfrm>
                  <a:prstGeom prst="rect">
                    <a:avLst/>
                  </a:prstGeom>
                </pic:spPr>
              </pic:pic>
            </a:graphicData>
          </a:graphic>
        </wp:inline>
      </w:drawing>
    </w:r>
    <w:r>
      <w:rPr>
        <w:rFonts w:asciiTheme="majorHAnsi" w:hAnsiTheme="majorHAnsi" w:cstheme="majorHAnsi"/>
      </w:rPr>
      <w:tab/>
    </w:r>
  </w:p>
  <w:p w14:paraId="6BAC66F6" w14:textId="77777777" w:rsidR="0072229F" w:rsidRPr="00497424" w:rsidRDefault="0072229F" w:rsidP="00E15C2A">
    <w:pPr>
      <w:tabs>
        <w:tab w:val="right" w:pos="9356"/>
      </w:tabs>
      <w:rPr>
        <w:rFonts w:asciiTheme="majorHAnsi" w:hAnsiTheme="majorHAnsi" w:cstheme="majorHAnsi"/>
        <w:u w:val="single"/>
      </w:rPr>
    </w:pPr>
    <w:r w:rsidRPr="00B348F2">
      <w:rPr>
        <w:rFonts w:asciiTheme="majorHAnsi" w:eastAsia="Times" w:hAnsiTheme="majorHAnsi" w:cstheme="majorHAnsi"/>
        <w:b/>
        <w:bCs/>
        <w:smallCaps/>
        <w:sz w:val="20"/>
        <w:szCs w:val="20"/>
        <w:u w:val="single"/>
        <w:lang w:eastAsia="zh-CN"/>
      </w:rPr>
      <w:t>Formulaire demande de subvention (Note succincte)</w:t>
    </w:r>
    <w:r w:rsidRPr="00B348F2">
      <w:rPr>
        <w:rFonts w:asciiTheme="majorHAnsi" w:eastAsia="Times" w:hAnsiTheme="majorHAnsi" w:cstheme="majorHAnsi"/>
        <w:b/>
        <w:bCs/>
        <w:smallCaps/>
        <w:sz w:val="20"/>
        <w:szCs w:val="20"/>
        <w:u w:val="single"/>
        <w:lang w:eastAsia="zh-CN"/>
      </w:rPr>
      <w:tab/>
      <w:t>ANNEXE A.2</w:t>
    </w:r>
  </w:p>
  <w:p w14:paraId="4FF6EEA4" w14:textId="77777777" w:rsidR="0072229F" w:rsidRDefault="0072229F" w:rsidP="00E15C2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FFA56" w14:textId="77777777" w:rsidR="0072229F" w:rsidRPr="00405B5E" w:rsidRDefault="0072229F" w:rsidP="00D0335E">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179D3750" wp14:editId="055FA519">
          <wp:extent cx="1347443" cy="628650"/>
          <wp:effectExtent l="0" t="0" r="571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62758" cy="635795"/>
                  </a:xfrm>
                  <a:prstGeom prst="rect">
                    <a:avLst/>
                  </a:prstGeom>
                </pic:spPr>
              </pic:pic>
            </a:graphicData>
          </a:graphic>
        </wp:inline>
      </w:drawing>
    </w:r>
    <w:r>
      <w:rPr>
        <w:rFonts w:asciiTheme="majorHAnsi" w:hAnsiTheme="majorHAnsi" w:cstheme="majorHAnsi"/>
      </w:rPr>
      <w:tab/>
    </w:r>
  </w:p>
  <w:p w14:paraId="0B836FD7" w14:textId="77777777" w:rsidR="0072229F" w:rsidRPr="00497424" w:rsidRDefault="0072229F" w:rsidP="00D0335E">
    <w:pPr>
      <w:tabs>
        <w:tab w:val="right" w:pos="9356"/>
      </w:tabs>
      <w:rPr>
        <w:rFonts w:asciiTheme="majorHAnsi" w:hAnsiTheme="majorHAnsi" w:cstheme="majorHAnsi"/>
        <w:u w:val="single"/>
      </w:rPr>
    </w:pPr>
    <w:r w:rsidRPr="00B348F2">
      <w:rPr>
        <w:rFonts w:asciiTheme="majorHAnsi" w:eastAsia="Times" w:hAnsiTheme="majorHAnsi" w:cstheme="majorHAnsi"/>
        <w:b/>
        <w:bCs/>
        <w:smallCaps/>
        <w:sz w:val="20"/>
        <w:szCs w:val="20"/>
        <w:u w:val="single"/>
        <w:lang w:eastAsia="zh-CN"/>
      </w:rPr>
      <w:t>Formulaire demande de subvention (Note complète)</w:t>
    </w:r>
    <w:r w:rsidRPr="00B348F2">
      <w:rPr>
        <w:rFonts w:asciiTheme="majorHAnsi" w:eastAsia="Times" w:hAnsiTheme="majorHAnsi" w:cstheme="majorHAnsi"/>
        <w:b/>
        <w:bCs/>
        <w:smallCaps/>
        <w:sz w:val="20"/>
        <w:szCs w:val="20"/>
        <w:u w:val="single"/>
        <w:lang w:eastAsia="zh-CN"/>
      </w:rPr>
      <w:tab/>
      <w:t>ANNEXE A.3</w:t>
    </w:r>
  </w:p>
  <w:p w14:paraId="4C66403B" w14:textId="77777777" w:rsidR="0072229F" w:rsidRDefault="0072229F" w:rsidP="00D0335E">
    <w:pPr>
      <w:pStyle w:val="En-tte"/>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A6AA5" w14:textId="77777777" w:rsidR="0072229F" w:rsidRDefault="0072229F"/>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82568" w14:textId="77777777" w:rsidR="0072229F" w:rsidRDefault="0072229F"/>
  <w:p w14:paraId="14EFF47B" w14:textId="77777777" w:rsidR="0072229F" w:rsidRDefault="0072229F"/>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5E9BE" w14:textId="77777777" w:rsidR="0072229F" w:rsidRDefault="0072229F" w:rsidP="00C303BC">
    <w:pPr>
      <w:widowControl w:val="0"/>
      <w:pBdr>
        <w:top w:val="nil"/>
        <w:left w:val="nil"/>
        <w:bottom w:val="nil"/>
        <w:right w:val="nil"/>
        <w:between w:val="nil"/>
      </w:pBdr>
      <w:tabs>
        <w:tab w:val="right" w:pos="9411"/>
      </w:tabs>
      <w:rPr>
        <w:b/>
        <w:smallCaps/>
        <w:color w:val="000000"/>
      </w:rPr>
    </w:pPr>
    <w:r>
      <w:rPr>
        <w:rFonts w:ascii="Lato" w:eastAsia="Lato" w:hAnsi="Lato" w:cs="Lato"/>
        <w:b/>
        <w:noProof/>
      </w:rPr>
      <w:drawing>
        <wp:inline distT="0" distB="0" distL="0" distR="0" wp14:anchorId="414D69ED" wp14:editId="51E58BA1">
          <wp:extent cx="708746" cy="66953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8746" cy="669537"/>
                  </a:xfrm>
                  <a:prstGeom prst="rect">
                    <a:avLst/>
                  </a:prstGeom>
                  <a:ln/>
                </pic:spPr>
              </pic:pic>
            </a:graphicData>
          </a:graphic>
        </wp:inline>
      </w:drawing>
    </w:r>
  </w:p>
  <w:p w14:paraId="2764DC71" w14:textId="77777777" w:rsidR="0072229F" w:rsidRDefault="0072229F" w:rsidP="00C303BC">
    <w:pPr>
      <w:widowControl w:val="0"/>
      <w:pBdr>
        <w:top w:val="nil"/>
        <w:left w:val="nil"/>
        <w:bottom w:val="nil"/>
        <w:right w:val="nil"/>
        <w:between w:val="nil"/>
      </w:pBdr>
      <w:tabs>
        <w:tab w:val="right" w:pos="9411"/>
      </w:tabs>
      <w:rPr>
        <w:b/>
        <w:smallCaps/>
        <w:color w:val="000000"/>
      </w:rPr>
    </w:pPr>
    <w:r>
      <w:rPr>
        <w:b/>
        <w:smallCaps/>
        <w:color w:val="000000"/>
      </w:rPr>
      <w:tab/>
    </w:r>
  </w:p>
  <w:p w14:paraId="63699A4A" w14:textId="77777777" w:rsidR="0072229F" w:rsidRDefault="0072229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7284C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5"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0" w15:restartNumberingAfterBreak="0">
    <w:nsid w:val="567E67C2"/>
    <w:multiLevelType w:val="hybridMultilevel"/>
    <w:tmpl w:val="B14AE3FC"/>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12" w15:restartNumberingAfterBreak="0">
    <w:nsid w:val="61A374A1"/>
    <w:multiLevelType w:val="multilevel"/>
    <w:tmpl w:val="50507538"/>
    <w:lvl w:ilvl="0">
      <w:start w:val="1"/>
      <w:numFmt w:val="bullet"/>
      <w:lvlText w:val=""/>
      <w:lvlJc w:val="left"/>
      <w:pPr>
        <w:ind w:left="1440" w:hanging="360"/>
      </w:pPr>
      <w:rPr>
        <w:rFonts w:ascii="Symbol" w:hAnsi="Symbol" w:hint="default"/>
      </w:rPr>
    </w:lvl>
    <w:lvl w:ilvl="1">
      <w:start w:val="1"/>
      <w:numFmt w:val="bullet"/>
      <w:lvlText w:val="o"/>
      <w:lvlJc w:val="left"/>
      <w:pPr>
        <w:ind w:left="180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520" w:hanging="360"/>
      </w:pPr>
      <w:rPr>
        <w:rFonts w:ascii="Liberation Serif" w:hAnsi="Liberation Serif"/>
      </w:rPr>
    </w:lvl>
    <w:lvl w:ilvl="4">
      <w:start w:val="1"/>
      <w:numFmt w:val="bullet"/>
      <w:lvlText w:val="o"/>
      <w:lvlJc w:val="left"/>
      <w:pPr>
        <w:ind w:left="2880" w:hanging="360"/>
      </w:pPr>
      <w:rPr>
        <w:rFonts w:ascii="Liberation Serif" w:hAnsi="Liberation Serif"/>
      </w:rPr>
    </w:lvl>
    <w:lvl w:ilvl="5">
      <w:start w:val="1"/>
      <w:numFmt w:val="bullet"/>
      <w:lvlText w:val=""/>
      <w:lvlJc w:val="left"/>
      <w:pPr>
        <w:ind w:left="3240" w:hanging="360"/>
      </w:pPr>
      <w:rPr>
        <w:rFonts w:ascii="Liberation Serif" w:hAnsi="Liberation Serif"/>
      </w:rPr>
    </w:lvl>
    <w:lvl w:ilvl="6">
      <w:start w:val="1"/>
      <w:numFmt w:val="bullet"/>
      <w:lvlText w:val=""/>
      <w:lvlJc w:val="left"/>
      <w:pPr>
        <w:ind w:left="3600" w:hanging="360"/>
      </w:pPr>
      <w:rPr>
        <w:rFonts w:ascii="Liberation Serif" w:hAnsi="Liberation Serif"/>
      </w:rPr>
    </w:lvl>
    <w:lvl w:ilvl="7">
      <w:start w:val="1"/>
      <w:numFmt w:val="bullet"/>
      <w:lvlText w:val="o"/>
      <w:lvlJc w:val="left"/>
      <w:pPr>
        <w:ind w:left="3960" w:hanging="360"/>
      </w:pPr>
      <w:rPr>
        <w:rFonts w:ascii="Liberation Serif" w:hAnsi="Liberation Serif"/>
      </w:rPr>
    </w:lvl>
    <w:lvl w:ilvl="8">
      <w:start w:val="1"/>
      <w:numFmt w:val="bullet"/>
      <w:lvlText w:val=""/>
      <w:lvlJc w:val="left"/>
      <w:pPr>
        <w:ind w:left="4320" w:hanging="360"/>
      </w:pPr>
      <w:rPr>
        <w:rFonts w:ascii="Liberation Serif" w:hAnsi="Liberation Serif"/>
      </w:rPr>
    </w:lvl>
  </w:abstractNum>
  <w:abstractNum w:abstractNumId="13"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79BE51F4"/>
    <w:multiLevelType w:val="multilevel"/>
    <w:tmpl w:val="6BC4A690"/>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7"/>
  </w:num>
  <w:num w:numId="2">
    <w:abstractNumId w:val="0"/>
  </w:num>
  <w:num w:numId="3">
    <w:abstractNumId w:val="9"/>
  </w:num>
  <w:num w:numId="4">
    <w:abstractNumId w:val="15"/>
  </w:num>
  <w:num w:numId="5">
    <w:abstractNumId w:val="4"/>
  </w:num>
  <w:num w:numId="6">
    <w:abstractNumId w:val="14"/>
  </w:num>
  <w:num w:numId="7">
    <w:abstractNumId w:val="2"/>
  </w:num>
  <w:num w:numId="8">
    <w:abstractNumId w:val="3"/>
  </w:num>
  <w:num w:numId="9">
    <w:abstractNumId w:val="6"/>
  </w:num>
  <w:num w:numId="10">
    <w:abstractNumId w:val="8"/>
  </w:num>
  <w:num w:numId="11">
    <w:abstractNumId w:val="11"/>
  </w:num>
  <w:num w:numId="12">
    <w:abstractNumId w:val="5"/>
  </w:num>
  <w:num w:numId="13">
    <w:abstractNumId w:val="13"/>
  </w:num>
  <w:num w:numId="14">
    <w:abstractNumId w:val="12"/>
  </w:num>
  <w:num w:numId="15">
    <w:abstractNumId w:val="10"/>
  </w:num>
  <w:num w:numId="16">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wen MENZLI">
    <w15:presenceInfo w15:providerId="AD" w15:userId="S-1-5-21-2139551048-2147714113-2311573285-15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CB"/>
    <w:rsid w:val="000016F4"/>
    <w:rsid w:val="000026AC"/>
    <w:rsid w:val="000068A3"/>
    <w:rsid w:val="0001083C"/>
    <w:rsid w:val="000120F4"/>
    <w:rsid w:val="000269B0"/>
    <w:rsid w:val="00057FE7"/>
    <w:rsid w:val="00065B7F"/>
    <w:rsid w:val="000D79B1"/>
    <w:rsid w:val="00100B52"/>
    <w:rsid w:val="0010710E"/>
    <w:rsid w:val="00143FD8"/>
    <w:rsid w:val="001A0FD7"/>
    <w:rsid w:val="001D50B9"/>
    <w:rsid w:val="001F7DAD"/>
    <w:rsid w:val="00200822"/>
    <w:rsid w:val="0024324B"/>
    <w:rsid w:val="00261DCF"/>
    <w:rsid w:val="002B3D96"/>
    <w:rsid w:val="002D6FB7"/>
    <w:rsid w:val="00337025"/>
    <w:rsid w:val="003C6D64"/>
    <w:rsid w:val="0040389F"/>
    <w:rsid w:val="00405B5E"/>
    <w:rsid w:val="004170D6"/>
    <w:rsid w:val="004222E4"/>
    <w:rsid w:val="00460B1F"/>
    <w:rsid w:val="00461FB1"/>
    <w:rsid w:val="00497424"/>
    <w:rsid w:val="004A2BD6"/>
    <w:rsid w:val="004A350A"/>
    <w:rsid w:val="004F2A0E"/>
    <w:rsid w:val="004F493D"/>
    <w:rsid w:val="004F7C5F"/>
    <w:rsid w:val="00530867"/>
    <w:rsid w:val="00540215"/>
    <w:rsid w:val="00545553"/>
    <w:rsid w:val="005518E3"/>
    <w:rsid w:val="00574B82"/>
    <w:rsid w:val="005A40DC"/>
    <w:rsid w:val="005B1988"/>
    <w:rsid w:val="005B4163"/>
    <w:rsid w:val="005C69B1"/>
    <w:rsid w:val="005D3335"/>
    <w:rsid w:val="005E7F99"/>
    <w:rsid w:val="005F5917"/>
    <w:rsid w:val="005F6C40"/>
    <w:rsid w:val="00623217"/>
    <w:rsid w:val="006324C3"/>
    <w:rsid w:val="00641581"/>
    <w:rsid w:val="006D7295"/>
    <w:rsid w:val="0072229F"/>
    <w:rsid w:val="00726F95"/>
    <w:rsid w:val="00733585"/>
    <w:rsid w:val="007605E8"/>
    <w:rsid w:val="00772758"/>
    <w:rsid w:val="0077434C"/>
    <w:rsid w:val="00784590"/>
    <w:rsid w:val="00791294"/>
    <w:rsid w:val="00793D88"/>
    <w:rsid w:val="007E4B37"/>
    <w:rsid w:val="007F0F84"/>
    <w:rsid w:val="00861956"/>
    <w:rsid w:val="008B118D"/>
    <w:rsid w:val="008B23F0"/>
    <w:rsid w:val="008C00FA"/>
    <w:rsid w:val="008D718B"/>
    <w:rsid w:val="008E1D60"/>
    <w:rsid w:val="00984EB6"/>
    <w:rsid w:val="009955AF"/>
    <w:rsid w:val="00A12454"/>
    <w:rsid w:val="00A21E6A"/>
    <w:rsid w:val="00A45A4E"/>
    <w:rsid w:val="00A6392F"/>
    <w:rsid w:val="00A965D5"/>
    <w:rsid w:val="00AC1F59"/>
    <w:rsid w:val="00B348F2"/>
    <w:rsid w:val="00B35D29"/>
    <w:rsid w:val="00B56D2D"/>
    <w:rsid w:val="00B60EB8"/>
    <w:rsid w:val="00B76B8D"/>
    <w:rsid w:val="00B8228B"/>
    <w:rsid w:val="00B844E7"/>
    <w:rsid w:val="00BA2B6C"/>
    <w:rsid w:val="00BA436B"/>
    <w:rsid w:val="00BB416A"/>
    <w:rsid w:val="00BD0383"/>
    <w:rsid w:val="00BE65FF"/>
    <w:rsid w:val="00BE76A7"/>
    <w:rsid w:val="00BF6D64"/>
    <w:rsid w:val="00C06B2D"/>
    <w:rsid w:val="00C26B1B"/>
    <w:rsid w:val="00C303BC"/>
    <w:rsid w:val="00CB608C"/>
    <w:rsid w:val="00CE0634"/>
    <w:rsid w:val="00CF2C0C"/>
    <w:rsid w:val="00D0335E"/>
    <w:rsid w:val="00D37830"/>
    <w:rsid w:val="00D974A3"/>
    <w:rsid w:val="00DA170D"/>
    <w:rsid w:val="00DC52CA"/>
    <w:rsid w:val="00DE5E9D"/>
    <w:rsid w:val="00E15C2A"/>
    <w:rsid w:val="00E26E3C"/>
    <w:rsid w:val="00E72266"/>
    <w:rsid w:val="00E80858"/>
    <w:rsid w:val="00EB3D00"/>
    <w:rsid w:val="00EB7BD0"/>
    <w:rsid w:val="00F27ACB"/>
    <w:rsid w:val="00F35A20"/>
    <w:rsid w:val="00F72770"/>
    <w:rsid w:val="00F8029E"/>
    <w:rsid w:val="00FA578A"/>
    <w:rsid w:val="00FB2856"/>
    <w:rsid w:val="00FC1BBE"/>
    <w:rsid w:val="00FC1E37"/>
    <w:rsid w:val="00FC5FA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247C90"/>
  <w15:docId w15:val="{82D8D404-5AAA-CD42-9150-260A5021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spacing w:before="240" w:after="60"/>
      <w:ind w:left="720" w:hanging="360"/>
      <w:jc w:val="center"/>
      <w:outlineLvl w:val="0"/>
    </w:pPr>
    <w:rPr>
      <w:rFonts w:ascii="Arial" w:eastAsia="Arial" w:hAnsi="Arial" w:cs="Arial"/>
      <w:b/>
      <w:smallCaps/>
      <w:sz w:val="32"/>
      <w:szCs w:val="32"/>
    </w:rPr>
  </w:style>
  <w:style w:type="paragraph" w:styleId="Titre2">
    <w:name w:val="heading 2"/>
    <w:basedOn w:val="Normal"/>
    <w:next w:val="Normal"/>
    <w:uiPriority w:val="9"/>
    <w:unhideWhenUsed/>
    <w:qFormat/>
    <w:pPr>
      <w:keepNext/>
      <w:spacing w:before="240" w:after="240"/>
      <w:outlineLvl w:val="1"/>
    </w:pPr>
    <w:rPr>
      <w:rFonts w:ascii="Arial" w:eastAsia="Arial" w:hAnsi="Arial" w:cs="Arial"/>
      <w:b/>
      <w:smallCaps/>
      <w:sz w:val="28"/>
      <w:szCs w:val="28"/>
    </w:rPr>
  </w:style>
  <w:style w:type="paragraph" w:styleId="Titre3">
    <w:name w:val="heading 3"/>
    <w:basedOn w:val="Normal"/>
    <w:next w:val="Normal"/>
    <w:uiPriority w:val="9"/>
    <w:unhideWhenUsed/>
    <w:qFormat/>
    <w:pPr>
      <w:keepNext/>
      <w:keepLines/>
      <w:spacing w:before="480" w:after="360"/>
      <w:ind w:left="567" w:hanging="567"/>
      <w:outlineLvl w:val="2"/>
    </w:pPr>
    <w:rPr>
      <w:b/>
      <w:smallCaps/>
      <w:sz w:val="28"/>
      <w:szCs w:val="28"/>
    </w:rPr>
  </w:style>
  <w:style w:type="paragraph" w:styleId="Titre4">
    <w:name w:val="heading 4"/>
    <w:basedOn w:val="Normal"/>
    <w:next w:val="Normal"/>
    <w:autoRedefine/>
    <w:uiPriority w:val="9"/>
    <w:unhideWhenUsed/>
    <w:qFormat/>
    <w:rsid w:val="00BE65FF"/>
    <w:pPr>
      <w:keepNext/>
      <w:pBdr>
        <w:bottom w:val="single" w:sz="4" w:space="1" w:color="000000"/>
      </w:pBdr>
      <w:ind w:left="567" w:hanging="567"/>
      <w:outlineLvl w:val="3"/>
    </w:pPr>
    <w:rPr>
      <w:rFonts w:ascii="Calibri" w:eastAsia="Arial" w:hAnsi="Calibri" w:cs="Calibri"/>
      <w:b/>
      <w:sz w:val="22"/>
      <w:szCs w:val="20"/>
    </w:rPr>
  </w:style>
  <w:style w:type="paragraph" w:styleId="Titre5">
    <w:name w:val="heading 5"/>
    <w:basedOn w:val="Normal"/>
    <w:next w:val="Normal"/>
    <w:uiPriority w:val="9"/>
    <w:semiHidden/>
    <w:unhideWhenUsed/>
    <w:qFormat/>
    <w:pPr>
      <w:keepNext/>
      <w:spacing w:before="120"/>
      <w:ind w:left="1134" w:hanging="708"/>
      <w:outlineLvl w:val="4"/>
    </w:pPr>
    <w:rPr>
      <w:b/>
    </w:rPr>
  </w:style>
  <w:style w:type="paragraph" w:styleId="Titre6">
    <w:name w:val="heading 6"/>
    <w:basedOn w:val="Normal"/>
    <w:next w:val="Normal"/>
    <w:uiPriority w:val="9"/>
    <w:semiHidden/>
    <w:unhideWhenUsed/>
    <w:qFormat/>
    <w:pPr>
      <w:spacing w:before="240" w:after="60"/>
      <w:ind w:left="1152" w:hanging="1152"/>
      <w:outlineLvl w:val="5"/>
    </w:pPr>
    <w:rPr>
      <w:b/>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widowControl w:val="0"/>
      <w:tabs>
        <w:tab w:val="left" w:pos="-720"/>
      </w:tabs>
      <w:jc w:val="center"/>
    </w:pPr>
    <w:rPr>
      <w:b/>
      <w:sz w:val="48"/>
      <w:szCs w:val="48"/>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spacing w:before="120" w:after="120"/>
      <w:jc w:val="center"/>
    </w:pPr>
    <w:rPr>
      <w:rFonts w:ascii="Arial" w:eastAsia="Arial" w:hAnsi="Arial" w:cs="Arial"/>
      <w:b/>
      <w:sz w:val="28"/>
      <w:szCs w:val="2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05" w:type="dxa"/>
        <w:right w:w="105" w:type="dxa"/>
      </w:tblCellMar>
    </w:tblPr>
  </w:style>
  <w:style w:type="table" w:customStyle="1" w:styleId="a7">
    <w:basedOn w:val="TableNormal0"/>
    <w:tblPr>
      <w:tblStyleRowBandSize w:val="1"/>
      <w:tblStyleColBandSize w:val="1"/>
      <w:tblCellMar>
        <w:left w:w="105" w:type="dxa"/>
        <w:right w:w="105" w:type="dxa"/>
      </w:tblCellMar>
    </w:tblPr>
  </w:style>
  <w:style w:type="table" w:customStyle="1" w:styleId="a8">
    <w:basedOn w:val="TableNormal0"/>
    <w:tblPr>
      <w:tblStyleRowBandSize w:val="1"/>
      <w:tblStyleColBandSize w:val="1"/>
      <w:tblCellMar>
        <w:left w:w="105" w:type="dxa"/>
        <w:right w:w="105" w:type="dxa"/>
      </w:tblCellMar>
    </w:tblPr>
  </w:style>
  <w:style w:type="table" w:customStyle="1" w:styleId="a9">
    <w:basedOn w:val="TableNormal0"/>
    <w:tblPr>
      <w:tblStyleRowBandSize w:val="1"/>
      <w:tblStyleColBandSize w:val="1"/>
      <w:tblCellMar>
        <w:left w:w="105" w:type="dxa"/>
        <w:right w:w="10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Pr>
  </w:style>
  <w:style w:type="table" w:customStyle="1" w:styleId="a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4">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5">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6">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7">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8">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9">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a">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b">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c">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d">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e">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574B82"/>
    <w:pPr>
      <w:widowControl w:val="0"/>
      <w:tabs>
        <w:tab w:val="left" w:pos="284"/>
      </w:tabs>
      <w:spacing w:after="60"/>
    </w:pPr>
    <w:rPr>
      <w:rFonts w:eastAsia="Calibri"/>
      <w:sz w:val="20"/>
      <w:szCs w:val="20"/>
      <w:lang w:bidi="fr-FR"/>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574B82"/>
    <w:rPr>
      <w:rFonts w:eastAsia="Calibri"/>
      <w:sz w:val="20"/>
      <w:szCs w:val="20"/>
      <w:lang w:bidi="fr-FR"/>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574B82"/>
    <w:rPr>
      <w:sz w:val="22"/>
      <w:szCs w:val="16"/>
      <w:vertAlign w:val="superscript"/>
    </w:rPr>
  </w:style>
  <w:style w:type="paragraph" w:customStyle="1" w:styleId="Char2">
    <w:name w:val="Char2"/>
    <w:basedOn w:val="Normal"/>
    <w:link w:val="Appelnotedebasdep"/>
    <w:rsid w:val="00574B82"/>
    <w:pPr>
      <w:spacing w:after="160" w:line="240" w:lineRule="exact"/>
    </w:pPr>
    <w:rPr>
      <w:sz w:val="22"/>
      <w:szCs w:val="16"/>
      <w:vertAlign w:val="superscript"/>
    </w:rPr>
  </w:style>
  <w:style w:type="character" w:styleId="Lienhypertexte">
    <w:name w:val="Hyperlink"/>
    <w:uiPriority w:val="99"/>
    <w:rsid w:val="00574B82"/>
    <w:rPr>
      <w:color w:val="0000FF"/>
      <w:u w:val="single"/>
    </w:rPr>
  </w:style>
  <w:style w:type="character" w:styleId="Numrodepage">
    <w:name w:val="page number"/>
    <w:basedOn w:val="Policepardfaut"/>
    <w:rsid w:val="00574B82"/>
  </w:style>
  <w:style w:type="paragraph" w:styleId="Pieddepage">
    <w:name w:val="footer"/>
    <w:basedOn w:val="Normal"/>
    <w:link w:val="PieddepageCar"/>
    <w:uiPriority w:val="99"/>
    <w:rsid w:val="00574B82"/>
    <w:pPr>
      <w:widowControl w:val="0"/>
      <w:tabs>
        <w:tab w:val="left" w:pos="-720"/>
      </w:tabs>
      <w:suppressAutoHyphens/>
    </w:pPr>
    <w:rPr>
      <w:rFonts w:ascii="Arial" w:hAnsi="Arial"/>
      <w:snapToGrid w:val="0"/>
      <w:sz w:val="16"/>
      <w:szCs w:val="20"/>
      <w:lang w:bidi="fr-FR"/>
    </w:rPr>
  </w:style>
  <w:style w:type="character" w:customStyle="1" w:styleId="PieddepageCar">
    <w:name w:val="Pied de page Car"/>
    <w:basedOn w:val="Policepardfaut"/>
    <w:link w:val="Pieddepage"/>
    <w:uiPriority w:val="99"/>
    <w:rsid w:val="00574B82"/>
    <w:rPr>
      <w:rFonts w:ascii="Arial" w:hAnsi="Arial"/>
      <w:snapToGrid w:val="0"/>
      <w:sz w:val="16"/>
      <w:szCs w:val="20"/>
      <w:lang w:bidi="fr-FR"/>
    </w:rPr>
  </w:style>
  <w:style w:type="paragraph" w:styleId="En-tte">
    <w:name w:val="header"/>
    <w:basedOn w:val="Normal"/>
    <w:link w:val="En-tteCar"/>
    <w:uiPriority w:val="99"/>
    <w:unhideWhenUsed/>
    <w:rsid w:val="00261DCF"/>
    <w:pPr>
      <w:tabs>
        <w:tab w:val="center" w:pos="4536"/>
        <w:tab w:val="right" w:pos="9072"/>
      </w:tabs>
    </w:pPr>
  </w:style>
  <w:style w:type="character" w:customStyle="1" w:styleId="En-tteCar">
    <w:name w:val="En-tête Car"/>
    <w:basedOn w:val="Policepardfaut"/>
    <w:link w:val="En-tte"/>
    <w:uiPriority w:val="99"/>
    <w:rsid w:val="00261DCF"/>
  </w:style>
  <w:style w:type="paragraph" w:styleId="Textedebulles">
    <w:name w:val="Balloon Text"/>
    <w:basedOn w:val="Normal"/>
    <w:link w:val="TextedebullesCar"/>
    <w:uiPriority w:val="99"/>
    <w:semiHidden/>
    <w:unhideWhenUsed/>
    <w:rsid w:val="000269B0"/>
    <w:rPr>
      <w:sz w:val="18"/>
      <w:szCs w:val="18"/>
    </w:rPr>
  </w:style>
  <w:style w:type="character" w:customStyle="1" w:styleId="TextedebullesCar">
    <w:name w:val="Texte de bulles Car"/>
    <w:basedOn w:val="Policepardfaut"/>
    <w:link w:val="Textedebulles"/>
    <w:uiPriority w:val="99"/>
    <w:semiHidden/>
    <w:rsid w:val="000269B0"/>
    <w:rPr>
      <w:sz w:val="18"/>
      <w:szCs w:val="18"/>
    </w:rPr>
  </w:style>
  <w:style w:type="paragraph" w:styleId="Paragraphedeliste">
    <w:name w:val="List Paragraph"/>
    <w:basedOn w:val="Normal"/>
    <w:uiPriority w:val="34"/>
    <w:qFormat/>
    <w:rsid w:val="000269B0"/>
    <w:pPr>
      <w:ind w:left="720"/>
      <w:contextualSpacing/>
    </w:pPr>
  </w:style>
  <w:style w:type="character" w:styleId="Marquedecommentaire">
    <w:name w:val="annotation reference"/>
    <w:basedOn w:val="Policepardfaut"/>
    <w:uiPriority w:val="99"/>
    <w:semiHidden/>
    <w:unhideWhenUsed/>
    <w:rsid w:val="00E72266"/>
    <w:rPr>
      <w:sz w:val="16"/>
      <w:szCs w:val="16"/>
    </w:rPr>
  </w:style>
  <w:style w:type="paragraph" w:styleId="Commentaire">
    <w:name w:val="annotation text"/>
    <w:basedOn w:val="Normal"/>
    <w:link w:val="CommentaireCar"/>
    <w:uiPriority w:val="99"/>
    <w:semiHidden/>
    <w:unhideWhenUsed/>
    <w:rsid w:val="00E72266"/>
    <w:rPr>
      <w:sz w:val="20"/>
      <w:szCs w:val="20"/>
    </w:rPr>
  </w:style>
  <w:style w:type="character" w:customStyle="1" w:styleId="CommentaireCar">
    <w:name w:val="Commentaire Car"/>
    <w:basedOn w:val="Policepardfaut"/>
    <w:link w:val="Commentaire"/>
    <w:uiPriority w:val="99"/>
    <w:semiHidden/>
    <w:rsid w:val="00E72266"/>
    <w:rPr>
      <w:sz w:val="20"/>
      <w:szCs w:val="20"/>
    </w:rPr>
  </w:style>
  <w:style w:type="paragraph" w:styleId="Objetducommentaire">
    <w:name w:val="annotation subject"/>
    <w:basedOn w:val="Commentaire"/>
    <w:next w:val="Commentaire"/>
    <w:link w:val="ObjetducommentaireCar"/>
    <w:uiPriority w:val="99"/>
    <w:semiHidden/>
    <w:unhideWhenUsed/>
    <w:rsid w:val="00E72266"/>
    <w:rPr>
      <w:b/>
      <w:bCs/>
    </w:rPr>
  </w:style>
  <w:style w:type="character" w:customStyle="1" w:styleId="ObjetducommentaireCar">
    <w:name w:val="Objet du commentaire Car"/>
    <w:basedOn w:val="CommentaireCar"/>
    <w:link w:val="Objetducommentaire"/>
    <w:uiPriority w:val="99"/>
    <w:semiHidden/>
    <w:rsid w:val="00E7226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761242">
      <w:bodyDiv w:val="1"/>
      <w:marLeft w:val="0"/>
      <w:marRight w:val="0"/>
      <w:marTop w:val="0"/>
      <w:marBottom w:val="0"/>
      <w:divBdr>
        <w:top w:val="none" w:sz="0" w:space="0" w:color="auto"/>
        <w:left w:val="none" w:sz="0" w:space="0" w:color="auto"/>
        <w:bottom w:val="none" w:sz="0" w:space="0" w:color="auto"/>
        <w:right w:val="none" w:sz="0" w:space="0" w:color="auto"/>
      </w:divBdr>
    </w:div>
    <w:div w:id="1686785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www.expertisefrance.fr/documents/20182/424160/DAJ_IM001-v01+-+R%C3%A9glement+des+march%C3%A9s+et+subventions_v2020.06.30_vf.pdf/f5a0d2ae-6768-461e-b92a-fa8979bc9dcc"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0.xml"/><Relationship Id="rId10" Type="http://schemas.microsoft.com/office/2011/relationships/commentsExtended" Target="commentsExtended.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9.xml"/><Relationship Id="rId30"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D7F1B3-ED67-4122-9CF0-40A0A4AB0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29</Pages>
  <Words>6670</Words>
  <Characters>36691</Characters>
  <Application>Microsoft Office Word</Application>
  <DocSecurity>0</DocSecurity>
  <Lines>305</Lines>
  <Paragraphs>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Clémentine MOIROUD</dc:creator>
  <cp:lastModifiedBy>Marwen MENZLI</cp:lastModifiedBy>
  <cp:revision>12</cp:revision>
  <dcterms:created xsi:type="dcterms:W3CDTF">2022-06-24T09:32:00Z</dcterms:created>
  <dcterms:modified xsi:type="dcterms:W3CDTF">2025-01-09T11:20:00Z</dcterms:modified>
</cp:coreProperties>
</file>